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E244EC" w:rsidRDefault="009659D3" w:rsidP="009659D3">
      <w:pPr>
        <w:jc w:val="both"/>
        <w:rPr>
          <w:b/>
          <w:lang w:val="sq-AL"/>
        </w:rPr>
      </w:pPr>
      <w:r w:rsidRPr="00E244EC">
        <w:rPr>
          <w:b/>
          <w:noProof/>
          <w:lang w:val="sq-A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44EC">
        <w:rPr>
          <w:b/>
          <w:lang w:val="sq-AL"/>
        </w:rPr>
        <w:t>Klasa VI</w:t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  <w:t>TESTI VLERËSUES NR</w:t>
      </w:r>
      <w:r w:rsidR="00D56A3C" w:rsidRPr="00E244EC">
        <w:rPr>
          <w:b/>
          <w:lang w:val="sq-AL"/>
        </w:rPr>
        <w:t>.</w:t>
      </w:r>
      <w:r w:rsidRPr="00E244EC">
        <w:rPr>
          <w:b/>
          <w:lang w:val="sq-AL"/>
        </w:rPr>
        <w:t xml:space="preserve"> 1</w:t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  <w:t>Grupi 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9659D3" w:rsidRPr="00E244EC" w:rsidTr="009659D3">
        <w:tc>
          <w:tcPr>
            <w:tcW w:w="816" w:type="dxa"/>
          </w:tcPr>
          <w:p w:rsidR="009659D3" w:rsidRPr="00E244EC" w:rsidRDefault="009659D3" w:rsidP="009659D3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0-6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8-11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12-15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16-18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19-22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23-26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 xml:space="preserve">27-30 </w:t>
            </w:r>
          </w:p>
        </w:tc>
      </w:tr>
      <w:tr w:rsidR="009659D3" w:rsidRPr="00E244EC" w:rsidTr="009659D3">
        <w:tc>
          <w:tcPr>
            <w:tcW w:w="816" w:type="dxa"/>
          </w:tcPr>
          <w:p w:rsidR="009659D3" w:rsidRPr="00E244EC" w:rsidRDefault="009659D3" w:rsidP="009659D3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10</w:t>
            </w:r>
          </w:p>
        </w:tc>
      </w:tr>
      <w:tr w:rsidR="009659D3" w:rsidRPr="00E244EC" w:rsidTr="009659D3">
        <w:tc>
          <w:tcPr>
            <w:tcW w:w="816" w:type="dxa"/>
          </w:tcPr>
          <w:p w:rsidR="009659D3" w:rsidRPr="00E244EC" w:rsidRDefault="009659D3" w:rsidP="009659D3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E244EC" w:rsidRDefault="009659D3" w:rsidP="009659D3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4</w:t>
            </w:r>
          </w:p>
        </w:tc>
      </w:tr>
    </w:tbl>
    <w:p w:rsidR="009659D3" w:rsidRPr="00E244EC" w:rsidRDefault="009117C8" w:rsidP="009659D3">
      <w:pPr>
        <w:jc w:val="both"/>
        <w:rPr>
          <w:lang w:val="sq-AL"/>
        </w:rPr>
      </w:pPr>
      <w:r w:rsidRPr="00E244EC">
        <w:rPr>
          <w:b/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5.8pt;margin-top:11.05pt;width:201.35pt;height:51.75pt;z-index:251660288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9659D3" w:rsidRDefault="009659D3" w:rsidP="009659D3">
                  <w:pPr>
                    <w:jc w:val="center"/>
                  </w:pPr>
                  <w:r>
                    <w:t>Suksese</w:t>
                  </w:r>
                  <w:r w:rsidR="00887A74">
                    <w:t>!</w:t>
                  </w:r>
                </w:p>
              </w:txbxContent>
            </v:textbox>
          </v:shape>
        </w:pict>
      </w:r>
      <w:r w:rsidR="009659D3" w:rsidRPr="00E244EC">
        <w:rPr>
          <w:b/>
          <w:lang w:val="sq-AL"/>
        </w:rPr>
        <w:t>Nxënësi</w:t>
      </w:r>
      <w:r w:rsidR="00046029" w:rsidRPr="00E244EC">
        <w:rPr>
          <w:rFonts w:ascii="Calibri" w:hAnsi="Calibri"/>
          <w:lang w:val="sq-AL"/>
        </w:rPr>
        <w:t>/</w:t>
      </w:r>
      <w:r w:rsidR="00046029" w:rsidRPr="00E244EC">
        <w:rPr>
          <w:b/>
          <w:lang w:val="sq-AL"/>
        </w:rPr>
        <w:t>ja</w:t>
      </w:r>
      <w:r w:rsidR="009659D3" w:rsidRPr="00E244EC">
        <w:rPr>
          <w:lang w:val="sq-AL"/>
        </w:rPr>
        <w:t>……………………………..</w:t>
      </w:r>
    </w:p>
    <w:p w:rsidR="009659D3" w:rsidRPr="00E244EC" w:rsidRDefault="009659D3">
      <w:pPr>
        <w:rPr>
          <w:lang w:val="sq-AL"/>
        </w:rPr>
      </w:pPr>
    </w:p>
    <w:p w:rsidR="009659D3" w:rsidRPr="00E244EC" w:rsidRDefault="009659D3" w:rsidP="009659D3">
      <w:pPr>
        <w:rPr>
          <w:lang w:val="sq-AL"/>
        </w:rPr>
      </w:pPr>
    </w:p>
    <w:p w:rsidR="009659D3" w:rsidRPr="00E244EC" w:rsidRDefault="009659D3" w:rsidP="009659D3">
      <w:pPr>
        <w:rPr>
          <w:lang w:val="sq-AL"/>
        </w:rPr>
      </w:pPr>
    </w:p>
    <w:p w:rsidR="009659D3" w:rsidRPr="00E244EC" w:rsidRDefault="009659D3" w:rsidP="009659D3">
      <w:pPr>
        <w:rPr>
          <w:lang w:val="sq-AL"/>
        </w:rPr>
      </w:pPr>
    </w:p>
    <w:p w:rsidR="00A03187" w:rsidRPr="00E244EC" w:rsidRDefault="00A03187" w:rsidP="009659D3">
      <w:pPr>
        <w:rPr>
          <w:lang w:val="sq-AL"/>
        </w:rPr>
      </w:pPr>
    </w:p>
    <w:p w:rsidR="00943F5F" w:rsidRPr="00E244EC" w:rsidRDefault="00E015CE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="00AA59D9" w:rsidRPr="00E244EC">
        <w:rPr>
          <w:sz w:val="26"/>
          <w:lang w:val="sq-AL"/>
        </w:rPr>
        <w:t xml:space="preserve"> </w:t>
      </w:r>
      <w:r w:rsidR="00943F5F" w:rsidRPr="00E244EC">
        <w:rPr>
          <w:sz w:val="26"/>
          <w:lang w:val="sq-AL"/>
        </w:rPr>
        <w:t xml:space="preserve"> Tregoni vler</w:t>
      </w:r>
      <w:r w:rsidR="002D74F8" w:rsidRPr="00E244EC">
        <w:rPr>
          <w:sz w:val="26"/>
          <w:lang w:val="sq-AL"/>
        </w:rPr>
        <w:t>ë</w:t>
      </w:r>
      <w:r w:rsidR="00943F5F" w:rsidRPr="00E244EC">
        <w:rPr>
          <w:sz w:val="26"/>
          <w:lang w:val="sq-AL"/>
        </w:rPr>
        <w:t>n e shifr</w:t>
      </w:r>
      <w:r w:rsidR="002D74F8" w:rsidRPr="00E244EC">
        <w:rPr>
          <w:sz w:val="26"/>
          <w:lang w:val="sq-AL"/>
        </w:rPr>
        <w:t>ë</w:t>
      </w:r>
      <w:r w:rsidR="00943F5F" w:rsidRPr="00E244EC">
        <w:rPr>
          <w:sz w:val="26"/>
          <w:lang w:val="sq-AL"/>
        </w:rPr>
        <w:t>s s</w:t>
      </w:r>
      <w:r w:rsidR="002D74F8" w:rsidRPr="00E244EC">
        <w:rPr>
          <w:sz w:val="26"/>
          <w:lang w:val="sq-AL"/>
        </w:rPr>
        <w:t>ë</w:t>
      </w:r>
      <w:r w:rsidR="00943F5F" w:rsidRPr="00E244EC">
        <w:rPr>
          <w:sz w:val="26"/>
          <w:lang w:val="sq-AL"/>
        </w:rPr>
        <w:t xml:space="preserve"> vij</w:t>
      </w:r>
      <w:r w:rsidR="002D74F8" w:rsidRPr="00E244EC">
        <w:rPr>
          <w:sz w:val="26"/>
          <w:lang w:val="sq-AL"/>
        </w:rPr>
        <w:t>ë</w:t>
      </w:r>
      <w:r w:rsidR="00943F5F" w:rsidRPr="00E244EC">
        <w:rPr>
          <w:sz w:val="26"/>
          <w:lang w:val="sq-AL"/>
        </w:rPr>
        <w:t>zuar</w:t>
      </w:r>
      <w:r w:rsidR="0061170C" w:rsidRPr="00E244EC">
        <w:rPr>
          <w:sz w:val="26"/>
          <w:lang w:val="sq-AL"/>
        </w:rPr>
        <w:t xml:space="preserve"> n</w:t>
      </w:r>
      <w:r w:rsidR="002D74F8" w:rsidRPr="00E244EC">
        <w:rPr>
          <w:sz w:val="26"/>
          <w:lang w:val="sq-AL"/>
        </w:rPr>
        <w:t>ë</w:t>
      </w:r>
      <w:r w:rsidR="0061170C" w:rsidRPr="00E244EC">
        <w:rPr>
          <w:sz w:val="26"/>
          <w:lang w:val="sq-AL"/>
        </w:rPr>
        <w:t xml:space="preserve"> secilin nga numrat</w:t>
      </w:r>
      <w:r w:rsidR="00943F5F" w:rsidRPr="00E244EC">
        <w:rPr>
          <w:sz w:val="26"/>
          <w:lang w:val="sq-AL"/>
        </w:rPr>
        <w:t xml:space="preserve">: </w:t>
      </w:r>
    </w:p>
    <w:p w:rsidR="00AA59D9" w:rsidRPr="00E244EC" w:rsidRDefault="00943F5F" w:rsidP="00943F5F">
      <w:pPr>
        <w:pStyle w:val="ListParagraph"/>
        <w:rPr>
          <w:color w:val="000000" w:themeColor="text1"/>
          <w:lang w:val="sq-AL"/>
        </w:rPr>
      </w:pPr>
      <w:r w:rsidRPr="00E244EC">
        <w:rPr>
          <w:sz w:val="36"/>
          <w:szCs w:val="36"/>
          <w:lang w:val="sq-AL"/>
        </w:rPr>
        <w:t xml:space="preserve">            </w:t>
      </w:r>
      <w:r w:rsidR="00AA59D9" w:rsidRPr="00E244EC">
        <w:rPr>
          <w:color w:val="000000" w:themeColor="text1"/>
          <w:lang w:val="sq-AL"/>
        </w:rPr>
        <w:t>2</w:t>
      </w:r>
      <w:r w:rsidR="00AA59D9" w:rsidRPr="00E244EC">
        <w:rPr>
          <w:color w:val="000000" w:themeColor="text1"/>
          <w:u w:val="single"/>
          <w:lang w:val="sq-AL"/>
        </w:rPr>
        <w:t>5</w:t>
      </w:r>
      <w:r w:rsidR="00AA59D9" w:rsidRPr="00E244EC">
        <w:rPr>
          <w:color w:val="000000" w:themeColor="text1"/>
          <w:lang w:val="sq-AL"/>
        </w:rPr>
        <w:t>3;   4</w:t>
      </w:r>
      <w:r w:rsidR="00C20435" w:rsidRPr="00E244EC">
        <w:rPr>
          <w:color w:val="000000" w:themeColor="text1"/>
          <w:lang w:val="sq-AL"/>
        </w:rPr>
        <w:t>,</w:t>
      </w:r>
      <w:r w:rsidR="00AA59D9" w:rsidRPr="00E244EC">
        <w:rPr>
          <w:color w:val="000000" w:themeColor="text1"/>
          <w:u w:val="single"/>
          <w:lang w:val="sq-AL"/>
        </w:rPr>
        <w:t>2</w:t>
      </w:r>
      <w:r w:rsidR="00AA59D9" w:rsidRPr="00E244EC">
        <w:rPr>
          <w:color w:val="000000" w:themeColor="text1"/>
          <w:lang w:val="sq-AL"/>
        </w:rPr>
        <w:t>79;   5</w:t>
      </w:r>
      <w:r w:rsidR="00AA59D9" w:rsidRPr="00E244EC">
        <w:rPr>
          <w:color w:val="000000" w:themeColor="text1"/>
          <w:u w:val="single"/>
          <w:lang w:val="sq-AL"/>
        </w:rPr>
        <w:t>4</w:t>
      </w:r>
      <w:r w:rsidR="00C20435" w:rsidRPr="00E244EC">
        <w:rPr>
          <w:color w:val="000000" w:themeColor="text1"/>
          <w:lang w:val="sq-AL"/>
        </w:rPr>
        <w:t>,92</w:t>
      </w:r>
      <w:r w:rsidR="00AA59D9" w:rsidRPr="00E244EC">
        <w:rPr>
          <w:color w:val="000000" w:themeColor="text1"/>
          <w:lang w:val="sq-AL"/>
        </w:rPr>
        <w:t>;  30</w:t>
      </w:r>
      <w:r w:rsidR="00C20435" w:rsidRPr="00E244EC">
        <w:rPr>
          <w:color w:val="000000" w:themeColor="text1"/>
          <w:lang w:val="sq-AL"/>
        </w:rPr>
        <w:t>,0</w:t>
      </w:r>
      <w:r w:rsidR="00C20435" w:rsidRPr="00E244EC">
        <w:rPr>
          <w:color w:val="000000" w:themeColor="text1"/>
          <w:u w:val="single"/>
          <w:lang w:val="sq-AL"/>
        </w:rPr>
        <w:t>4</w:t>
      </w:r>
      <w:r w:rsidR="00C20435" w:rsidRPr="00E244EC">
        <w:rPr>
          <w:color w:val="000000" w:themeColor="text1"/>
          <w:lang w:val="sq-AL"/>
        </w:rPr>
        <w:t>2</w:t>
      </w:r>
      <w:r w:rsidR="00AA59D9" w:rsidRPr="00E244EC">
        <w:rPr>
          <w:color w:val="000000" w:themeColor="text1"/>
          <w:lang w:val="sq-AL"/>
        </w:rPr>
        <w:t xml:space="preserve">;  8 </w:t>
      </w:r>
      <w:r w:rsidR="00AA59D9" w:rsidRPr="00E244EC">
        <w:rPr>
          <w:color w:val="000000" w:themeColor="text1"/>
          <w:u w:val="single"/>
          <w:lang w:val="sq-AL"/>
        </w:rPr>
        <w:t>4</w:t>
      </w:r>
      <w:r w:rsidR="00AA59D9" w:rsidRPr="00E244EC">
        <w:rPr>
          <w:color w:val="000000" w:themeColor="text1"/>
          <w:lang w:val="sq-AL"/>
        </w:rPr>
        <w:t>50 900</w:t>
      </w:r>
      <w:r w:rsidR="00E015CE" w:rsidRPr="00E244EC">
        <w:rPr>
          <w:color w:val="000000" w:themeColor="text1"/>
          <w:lang w:val="sq-AL"/>
        </w:rPr>
        <w:t xml:space="preserve">;  </w:t>
      </w:r>
      <w:r w:rsidR="00E015CE" w:rsidRPr="00E244EC">
        <w:rPr>
          <w:color w:val="000000" w:themeColor="text1"/>
          <w:u w:val="single"/>
          <w:lang w:val="sq-AL"/>
        </w:rPr>
        <w:t>2</w:t>
      </w:r>
      <w:r w:rsidR="00E015CE" w:rsidRPr="00E244EC">
        <w:rPr>
          <w:color w:val="000000" w:themeColor="text1"/>
          <w:lang w:val="sq-AL"/>
        </w:rPr>
        <w:t xml:space="preserve"> 200 004.</w:t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B321C0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>2 pik</w:t>
      </w:r>
      <w:r w:rsidR="002D74F8" w:rsidRPr="00E244EC">
        <w:rPr>
          <w:color w:val="000000" w:themeColor="text1"/>
          <w:lang w:val="sq-AL"/>
        </w:rPr>
        <w:t>ë</w:t>
      </w:r>
    </w:p>
    <w:p w:rsidR="00C20435" w:rsidRPr="00E244EC" w:rsidRDefault="00C20435" w:rsidP="00943F5F">
      <w:pPr>
        <w:pStyle w:val="ListParagraph"/>
        <w:rPr>
          <w:lang w:val="sq-AL"/>
        </w:rPr>
      </w:pPr>
    </w:p>
    <w:p w:rsidR="00725BA5" w:rsidRPr="00E244EC" w:rsidRDefault="00E015CE" w:rsidP="00725BA5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="00725BA5" w:rsidRPr="00E244EC">
        <w:rPr>
          <w:sz w:val="36"/>
          <w:szCs w:val="36"/>
          <w:lang w:val="sq-AL"/>
        </w:rPr>
        <w:t xml:space="preserve"> </w:t>
      </w:r>
      <w:r w:rsidR="00725BA5" w:rsidRPr="00E244EC">
        <w:rPr>
          <w:lang w:val="sq-AL"/>
        </w:rPr>
        <w:t xml:space="preserve">Plotësoni numrat që mungojnë. </w:t>
      </w:r>
    </w:p>
    <w:p w:rsidR="00A03187" w:rsidRPr="00E244EC" w:rsidRDefault="00725BA5" w:rsidP="00B06C32">
      <w:pPr>
        <w:pStyle w:val="ListParagraph"/>
        <w:spacing w:line="360" w:lineRule="auto"/>
        <w:jc w:val="both"/>
        <w:rPr>
          <w:lang w:val="sq-AL"/>
        </w:rPr>
      </w:pPr>
      <w:r w:rsidRPr="00E244EC">
        <w:rPr>
          <w:lang w:val="sq-AL"/>
        </w:rPr>
        <w:t xml:space="preserve">5000 + 800 + ··· + 4 = 5 874;            60 000 + ··· + 700 + 30 + 2 = 68 732. </w:t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6471DC" w:rsidRPr="00E244EC">
        <w:rPr>
          <w:lang w:val="sq-AL"/>
        </w:rPr>
        <w:t>1</w:t>
      </w:r>
      <w:r w:rsidR="00C20435" w:rsidRPr="00E244EC">
        <w:rPr>
          <w:lang w:val="sq-AL"/>
        </w:rPr>
        <w:t xml:space="preserve"> pik</w:t>
      </w:r>
      <w:r w:rsidR="002D74F8" w:rsidRPr="00E244EC">
        <w:rPr>
          <w:lang w:val="sq-AL"/>
        </w:rPr>
        <w:t>ë</w:t>
      </w:r>
    </w:p>
    <w:p w:rsidR="00725BA5" w:rsidRPr="00E244EC" w:rsidRDefault="00725BA5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 xml:space="preserve">Cili 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zb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rthimi 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prodhim faktor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thjesht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numrit 150: </w:t>
      </w:r>
    </w:p>
    <w:p w:rsidR="00725BA5" w:rsidRPr="00E244EC" w:rsidRDefault="00725BA5" w:rsidP="00A03187">
      <w:pPr>
        <w:pStyle w:val="ListParagraph"/>
        <w:numPr>
          <w:ilvl w:val="0"/>
          <w:numId w:val="14"/>
        </w:numPr>
        <w:rPr>
          <w:lang w:val="sq-AL"/>
        </w:rPr>
      </w:pPr>
      <w:r w:rsidRPr="00E244EC">
        <w:rPr>
          <w:lang w:val="sq-AL"/>
        </w:rPr>
        <w:t>15 x 10;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="00A03187" w:rsidRPr="00E244EC">
        <w:rPr>
          <w:lang w:val="sq-AL"/>
        </w:rPr>
        <w:t>B</w:t>
      </w:r>
      <w:r w:rsidRPr="00E244EC">
        <w:rPr>
          <w:lang w:val="sq-AL"/>
        </w:rPr>
        <w:t>) 5 x 2 x 15;</w:t>
      </w:r>
      <w:r w:rsidRPr="00E244EC">
        <w:rPr>
          <w:lang w:val="sq-AL"/>
        </w:rPr>
        <w:tab/>
      </w:r>
      <w:r w:rsidRPr="00E244EC">
        <w:rPr>
          <w:lang w:val="sq-AL"/>
        </w:rPr>
        <w:tab/>
        <w:t xml:space="preserve"> </w:t>
      </w:r>
      <w:r w:rsidR="00A03187" w:rsidRPr="00E244EC">
        <w:rPr>
          <w:lang w:val="sq-AL"/>
        </w:rPr>
        <w:t>C</w:t>
      </w:r>
      <w:r w:rsidRPr="00E244EC">
        <w:rPr>
          <w:lang w:val="sq-AL"/>
        </w:rPr>
        <w:t>) 2 x 5 x 3 x 5;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="00A03187" w:rsidRPr="00E244EC">
        <w:rPr>
          <w:lang w:val="sq-AL"/>
        </w:rPr>
        <w:t>D</w:t>
      </w:r>
      <w:r w:rsidRPr="00E244EC">
        <w:rPr>
          <w:lang w:val="sq-AL"/>
        </w:rPr>
        <w:t>) 5 x 3 x 10.</w:t>
      </w:r>
      <w:r w:rsidR="00C2043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C20435" w:rsidRPr="00E244EC">
        <w:rPr>
          <w:lang w:val="sq-AL"/>
        </w:rPr>
        <w:t>1 pik</w:t>
      </w:r>
      <w:r w:rsidR="002D74F8" w:rsidRPr="00E244EC">
        <w:rPr>
          <w:lang w:val="sq-AL"/>
        </w:rPr>
        <w:t>ë</w:t>
      </w:r>
    </w:p>
    <w:p w:rsidR="00725BA5" w:rsidRPr="00E244EC" w:rsidRDefault="00725BA5" w:rsidP="00725BA5">
      <w:pPr>
        <w:rPr>
          <w:lang w:val="sq-AL"/>
        </w:rPr>
      </w:pPr>
    </w:p>
    <w:p w:rsidR="00EB4EC7" w:rsidRPr="00E244EC" w:rsidRDefault="00725BA5" w:rsidP="00EB4EC7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="00EB4EC7" w:rsidRPr="00E244EC">
        <w:rPr>
          <w:lang w:val="sq-AL"/>
        </w:rPr>
        <w:t>Për çiftin e numrave 10 dhe 14:</w:t>
      </w:r>
    </w:p>
    <w:p w:rsidR="00EB4EC7" w:rsidRPr="00E244EC" w:rsidRDefault="00EB4EC7" w:rsidP="00EB4EC7">
      <w:pPr>
        <w:pStyle w:val="ListParagraph"/>
        <w:rPr>
          <w:lang w:val="sq-AL"/>
        </w:rPr>
      </w:pPr>
      <w:r w:rsidRPr="00E244EC">
        <w:rPr>
          <w:lang w:val="sq-AL"/>
        </w:rPr>
        <w:t>a) Shkruani faktorët e secilit në radhitjen rritëse</w:t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A03187" w:rsidRPr="00E244EC">
        <w:rPr>
          <w:lang w:val="sq-AL"/>
        </w:rPr>
        <w:t>2</w:t>
      </w:r>
      <w:r w:rsidR="00C20435" w:rsidRPr="00E244EC">
        <w:rPr>
          <w:lang w:val="sq-AL"/>
        </w:rPr>
        <w:t xml:space="preserve"> pik</w:t>
      </w:r>
      <w:r w:rsidR="002D74F8" w:rsidRPr="00E244EC">
        <w:rPr>
          <w:lang w:val="sq-AL"/>
        </w:rPr>
        <w:t>ë</w:t>
      </w:r>
    </w:p>
    <w:p w:rsidR="00A03187" w:rsidRPr="00E244EC" w:rsidRDefault="00A03187" w:rsidP="00EB4EC7">
      <w:pPr>
        <w:pStyle w:val="ListParagraph"/>
        <w:rPr>
          <w:lang w:val="sq-AL"/>
        </w:rPr>
      </w:pPr>
    </w:p>
    <w:p w:rsidR="00EB4EC7" w:rsidRPr="00E244EC" w:rsidRDefault="00EB4EC7" w:rsidP="00EB4EC7">
      <w:pPr>
        <w:pStyle w:val="ListParagraph"/>
        <w:rPr>
          <w:lang w:val="sq-AL"/>
        </w:rPr>
      </w:pPr>
      <w:r w:rsidRPr="00E244EC">
        <w:rPr>
          <w:lang w:val="sq-AL"/>
        </w:rPr>
        <w:t>b) Shkruani faktorët e përbashkët</w:t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C20435" w:rsidRPr="00E244EC">
        <w:rPr>
          <w:lang w:val="sq-AL"/>
        </w:rPr>
        <w:t>1 pik</w:t>
      </w:r>
      <w:r w:rsidR="002D74F8" w:rsidRPr="00E244EC">
        <w:rPr>
          <w:lang w:val="sq-AL"/>
        </w:rPr>
        <w:t>ë</w:t>
      </w:r>
    </w:p>
    <w:p w:rsidR="00A03187" w:rsidRPr="00E244EC" w:rsidRDefault="00A03187" w:rsidP="00EB4EC7">
      <w:pPr>
        <w:pStyle w:val="ListParagraph"/>
        <w:rPr>
          <w:lang w:val="sq-AL"/>
        </w:rPr>
      </w:pPr>
    </w:p>
    <w:p w:rsidR="00EB4EC7" w:rsidRPr="00E244EC" w:rsidRDefault="00EB4EC7" w:rsidP="00EB4EC7">
      <w:pPr>
        <w:pStyle w:val="ListParagraph"/>
        <w:rPr>
          <w:lang w:val="sq-AL"/>
        </w:rPr>
      </w:pPr>
      <w:r w:rsidRPr="00E244EC">
        <w:rPr>
          <w:lang w:val="sq-AL"/>
        </w:rPr>
        <w:t>c) Gjeni PMP e tyre.</w:t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C2043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C20435" w:rsidRPr="00E244EC">
        <w:rPr>
          <w:lang w:val="sq-AL"/>
        </w:rPr>
        <w:t>1 pik</w:t>
      </w:r>
      <w:r w:rsidR="002D74F8" w:rsidRPr="00E244EC">
        <w:rPr>
          <w:lang w:val="sq-AL"/>
        </w:rPr>
        <w:t>ë</w:t>
      </w:r>
    </w:p>
    <w:p w:rsidR="00725BA5" w:rsidRPr="00E244EC" w:rsidRDefault="00725BA5" w:rsidP="00FD2C6C">
      <w:pPr>
        <w:rPr>
          <w:lang w:val="sq-AL"/>
        </w:rPr>
      </w:pPr>
    </w:p>
    <w:p w:rsidR="00FD2C6C" w:rsidRPr="00E244EC" w:rsidRDefault="00FD2C6C" w:rsidP="00FD2C6C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sz w:val="36"/>
          <w:szCs w:val="36"/>
          <w:lang w:val="sq-AL"/>
        </w:rPr>
        <w:t xml:space="preserve"> </w:t>
      </w:r>
      <w:r w:rsidRPr="00E244EC">
        <w:rPr>
          <w:lang w:val="sq-AL"/>
        </w:rPr>
        <w:t>Plotëso</w:t>
      </w:r>
      <w:r w:rsidR="00667254" w:rsidRPr="00E244EC">
        <w:rPr>
          <w:lang w:val="sq-AL"/>
        </w:rPr>
        <w:t>ni</w:t>
      </w:r>
      <w:r w:rsidRPr="00E244EC">
        <w:rPr>
          <w:lang w:val="sq-AL"/>
        </w:rPr>
        <w:t xml:space="preserve"> vargun me tre kufiza të tjera si</w:t>
      </w:r>
      <w:r w:rsidR="00A03187" w:rsidRPr="00E244EC">
        <w:rPr>
          <w:lang w:val="sq-AL"/>
        </w:rPr>
        <w:t>pas</w:t>
      </w:r>
      <w:r w:rsidRPr="00E244EC">
        <w:rPr>
          <w:lang w:val="sq-AL"/>
        </w:rPr>
        <w:t xml:space="preserve"> rregullit të dhënë:: </w:t>
      </w:r>
    </w:p>
    <w:p w:rsidR="00FD2C6C" w:rsidRPr="00E244EC" w:rsidRDefault="00FD2C6C" w:rsidP="00FD2C6C">
      <w:pPr>
        <w:ind w:left="720" w:firstLine="720"/>
        <w:rPr>
          <w:lang w:val="sq-AL"/>
        </w:rPr>
      </w:pPr>
      <w:r w:rsidRPr="00E244EC">
        <w:rPr>
          <w:lang w:val="sq-AL"/>
        </w:rPr>
        <w:t>• 2</w:t>
      </w:r>
      <w:r w:rsidR="00667254" w:rsidRPr="00E244EC">
        <w:rPr>
          <w:lang w:val="sq-AL"/>
        </w:rPr>
        <w:t>;</w:t>
      </w:r>
      <w:r w:rsidRPr="00E244EC">
        <w:rPr>
          <w:lang w:val="sq-AL"/>
        </w:rPr>
        <w:t xml:space="preserve"> 6, ......; ........; .......; (shumëzo me 3); </w:t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A03187" w:rsidRPr="00E244EC">
        <w:rPr>
          <w:lang w:val="sq-AL"/>
        </w:rPr>
        <w:t>1 pik</w:t>
      </w:r>
      <w:r w:rsidR="002D74F8" w:rsidRPr="00E244EC">
        <w:rPr>
          <w:lang w:val="sq-AL"/>
        </w:rPr>
        <w:t>ë</w:t>
      </w:r>
    </w:p>
    <w:p w:rsidR="00A03187" w:rsidRPr="00E244EC" w:rsidRDefault="00667254" w:rsidP="00FD2C6C">
      <w:pPr>
        <w:ind w:left="720" w:firstLine="720"/>
        <w:rPr>
          <w:lang w:val="sq-AL"/>
        </w:rPr>
      </w:pPr>
      <w:r w:rsidRPr="00E244EC">
        <w:rPr>
          <w:lang w:val="sq-AL"/>
        </w:rPr>
        <w:t>• 24;</w:t>
      </w:r>
      <w:r w:rsidR="00FD2C6C" w:rsidRPr="00E244EC">
        <w:rPr>
          <w:lang w:val="sq-AL"/>
        </w:rPr>
        <w:t xml:space="preserve"> 12,......; ........; .......(pjesto me 2); </w:t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A03187" w:rsidRPr="00E244EC">
        <w:rPr>
          <w:lang w:val="sq-AL"/>
        </w:rPr>
        <w:t>1 pik</w:t>
      </w:r>
      <w:r w:rsidR="002D74F8" w:rsidRPr="00E244EC">
        <w:rPr>
          <w:lang w:val="sq-AL"/>
        </w:rPr>
        <w:t>ë</w:t>
      </w:r>
      <w:r w:rsidR="00A03187" w:rsidRPr="00E244EC">
        <w:rPr>
          <w:lang w:val="sq-AL"/>
        </w:rPr>
        <w:tab/>
      </w:r>
    </w:p>
    <w:p w:rsidR="00725BA5" w:rsidRPr="00E244EC" w:rsidRDefault="00A03187" w:rsidP="00B06C32">
      <w:pPr>
        <w:ind w:left="720" w:firstLine="720"/>
        <w:rPr>
          <w:lang w:val="sq-AL"/>
        </w:rPr>
      </w:pPr>
      <w:r w:rsidRPr="00E244EC">
        <w:rPr>
          <w:lang w:val="sq-AL"/>
        </w:rPr>
        <w:tab/>
      </w:r>
    </w:p>
    <w:p w:rsidR="00DE6217" w:rsidRPr="00E244EC" w:rsidRDefault="00A03187" w:rsidP="00FD2C6C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noProof/>
          <w:sz w:val="36"/>
          <w:szCs w:val="36"/>
          <w:lang w:val="sq-A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254635</wp:posOffset>
            </wp:positionV>
            <wp:extent cx="1899920" cy="1614170"/>
            <wp:effectExtent l="19050" t="0" r="5080" b="0"/>
            <wp:wrapTight wrapText="bothSides">
              <wp:wrapPolygon edited="0">
                <wp:start x="-217" y="0"/>
                <wp:lineTo x="-217" y="21413"/>
                <wp:lineTo x="21658" y="21413"/>
                <wp:lineTo x="21658" y="0"/>
                <wp:lineTo x="-217" y="0"/>
              </wp:wrapPolygon>
            </wp:wrapTight>
            <wp:docPr id="1" name="Picture 10" descr="C:\Users\Irena\Documents\e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rena\Documents\ee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6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2C6C" w:rsidRPr="00E244EC">
        <w:rPr>
          <w:sz w:val="36"/>
          <w:szCs w:val="36"/>
          <w:lang w:val="sq-AL"/>
        </w:rPr>
        <w:sym w:font="Wingdings" w:char="F03F"/>
      </w:r>
      <w:r w:rsidR="00DE6217" w:rsidRPr="00E244EC">
        <w:rPr>
          <w:lang w:val="sq-AL"/>
        </w:rPr>
        <w:t>Lidh</w:t>
      </w:r>
      <w:r w:rsidRPr="00E244EC">
        <w:rPr>
          <w:lang w:val="sq-AL"/>
        </w:rPr>
        <w:t>ni</w:t>
      </w:r>
      <w:r w:rsidR="00B06C32" w:rsidRPr="00E244EC">
        <w:rPr>
          <w:lang w:val="sq-AL"/>
        </w:rPr>
        <w:t xml:space="preserve"> me shigj</w:t>
      </w:r>
      <w:r w:rsidR="00DE6217" w:rsidRPr="00E244EC">
        <w:rPr>
          <w:lang w:val="sq-AL"/>
        </w:rPr>
        <w:t>et</w:t>
      </w:r>
      <w:r w:rsidR="002D74F8" w:rsidRPr="00E244EC">
        <w:rPr>
          <w:lang w:val="sq-AL"/>
        </w:rPr>
        <w:t>ë</w:t>
      </w:r>
      <w:r w:rsidR="00DE6217" w:rsidRPr="00E244EC">
        <w:rPr>
          <w:lang w:val="sq-AL"/>
        </w:rPr>
        <w:t xml:space="preserve"> thyesat e barabarta </w:t>
      </w:r>
      <w:r w:rsidRPr="00E244EC">
        <w:rPr>
          <w:lang w:val="sq-AL"/>
        </w:rPr>
        <w:t>nga bashk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sia e par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dhe e dyt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:</w:t>
      </w:r>
      <w:r w:rsidR="00B06C32" w:rsidRPr="00E244EC">
        <w:rPr>
          <w:lang w:val="sq-AL"/>
        </w:rPr>
        <w:tab/>
      </w:r>
      <w:r w:rsidR="00B06C32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Pr="00E244EC">
        <w:rPr>
          <w:lang w:val="sq-AL"/>
        </w:rPr>
        <w:t>2 pik</w:t>
      </w:r>
      <w:r w:rsidR="002D74F8" w:rsidRPr="00E244EC">
        <w:rPr>
          <w:lang w:val="sq-AL"/>
        </w:rPr>
        <w:t>ë</w:t>
      </w: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A03187" w:rsidRPr="00E244EC" w:rsidRDefault="00A03187" w:rsidP="00A03187">
      <w:pPr>
        <w:rPr>
          <w:lang w:val="sq-AL"/>
        </w:rPr>
      </w:pPr>
    </w:p>
    <w:p w:rsidR="00B06C32" w:rsidRPr="00E244EC" w:rsidRDefault="00FD2C6C" w:rsidP="00B06C32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 xml:space="preserve"> </w:t>
      </w:r>
      <w:r w:rsidR="00B06C32" w:rsidRPr="00E244EC">
        <w:rPr>
          <w:lang w:val="sq-AL"/>
        </w:rPr>
        <w:t>Tregoni çpjes</w:t>
      </w:r>
      <w:r w:rsidR="002D74F8" w:rsidRPr="00E244EC">
        <w:rPr>
          <w:lang w:val="sq-AL"/>
        </w:rPr>
        <w:t>ë</w:t>
      </w:r>
      <w:r w:rsidR="00B06C32"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="00B06C32" w:rsidRPr="00E244EC">
        <w:rPr>
          <w:lang w:val="sq-AL"/>
        </w:rPr>
        <w:t xml:space="preserve"> tabel</w:t>
      </w:r>
      <w:r w:rsidR="002D74F8" w:rsidRPr="00E244EC">
        <w:rPr>
          <w:lang w:val="sq-AL"/>
        </w:rPr>
        <w:t>ë</w:t>
      </w:r>
      <w:r w:rsidR="00B06C32" w:rsidRPr="00E244EC">
        <w:rPr>
          <w:lang w:val="sq-AL"/>
        </w:rPr>
        <w:t>s ka ngjyrosur Era:</w:t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2B08F5" w:rsidRPr="00E244EC">
        <w:rPr>
          <w:lang w:val="sq-AL"/>
        </w:rPr>
        <w:t>6 pik</w:t>
      </w:r>
      <w:r w:rsidR="002D74F8" w:rsidRPr="00E244EC">
        <w:rPr>
          <w:lang w:val="sq-AL"/>
        </w:rPr>
        <w:t>ë</w:t>
      </w:r>
    </w:p>
    <w:p w:rsidR="002B08F5" w:rsidRPr="00E244EC" w:rsidRDefault="002B08F5" w:rsidP="002B08F5">
      <w:pPr>
        <w:pStyle w:val="ListParagraph"/>
        <w:ind w:left="540"/>
        <w:rPr>
          <w:lang w:val="sq-AL"/>
        </w:rPr>
      </w:pPr>
      <w:r w:rsidRPr="00E244EC">
        <w:rPr>
          <w:noProof/>
          <w:lang w:val="sq-AL"/>
        </w:rPr>
        <w:drawing>
          <wp:inline distT="0" distB="0" distL="0" distR="0">
            <wp:extent cx="6101664" cy="1695861"/>
            <wp:effectExtent l="19050" t="0" r="0" b="0"/>
            <wp:docPr id="13" name="Picture 13" descr="C:\Users\Irena\Documents\Capturezz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Irena\Documents\Capturezzz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710" cy="1698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C32" w:rsidRPr="00E244EC" w:rsidRDefault="00B06C32" w:rsidP="002B08F5">
      <w:pPr>
        <w:pStyle w:val="ListParagraph"/>
        <w:ind w:left="540"/>
        <w:rPr>
          <w:lang w:val="sq-AL"/>
        </w:rPr>
      </w:pPr>
    </w:p>
    <w:p w:rsidR="00FD2C6C" w:rsidRPr="00E244EC" w:rsidRDefault="00065D4A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="00FD2C6C" w:rsidRPr="00E244EC">
        <w:rPr>
          <w:lang w:val="sq-AL"/>
        </w:rPr>
        <w:t>Rrumbullakos numrin 23,457 n</w:t>
      </w:r>
      <w:r w:rsidR="002D74F8" w:rsidRPr="00E244EC">
        <w:rPr>
          <w:lang w:val="sq-AL"/>
        </w:rPr>
        <w:t>ë</w:t>
      </w:r>
      <w:r w:rsidR="00FD2C6C" w:rsidRPr="00E244EC">
        <w:rPr>
          <w:lang w:val="sq-AL"/>
        </w:rPr>
        <w:t>:</w:t>
      </w:r>
    </w:p>
    <w:p w:rsidR="00FD2C6C" w:rsidRPr="00E244EC" w:rsidRDefault="00FD2C6C" w:rsidP="00FD2C6C">
      <w:pPr>
        <w:pStyle w:val="ListParagraph"/>
        <w:numPr>
          <w:ilvl w:val="0"/>
          <w:numId w:val="10"/>
        </w:numPr>
        <w:rPr>
          <w:lang w:val="sq-AL"/>
        </w:rPr>
        <w:sectPr w:rsidR="00FD2C6C" w:rsidRPr="00E244EC" w:rsidSect="009659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D2C6C" w:rsidRPr="00E244EC" w:rsidRDefault="00FD2C6C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E244EC">
        <w:rPr>
          <w:lang w:val="sq-AL"/>
        </w:rPr>
        <w:lastRenderedPageBreak/>
        <w:t>dhjet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shen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</w:t>
      </w:r>
      <w:r w:rsidR="00A03187" w:rsidRPr="00E244EC">
        <w:rPr>
          <w:lang w:val="sq-AL"/>
        </w:rPr>
        <w:t>____________</w:t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2B08F5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2B08F5" w:rsidRPr="00E244EC">
        <w:rPr>
          <w:lang w:val="sq-AL"/>
        </w:rPr>
        <w:t>4 pik</w:t>
      </w:r>
      <w:r w:rsidR="002D74F8" w:rsidRPr="00E244EC">
        <w:rPr>
          <w:lang w:val="sq-AL"/>
        </w:rPr>
        <w:t>ë</w:t>
      </w:r>
    </w:p>
    <w:p w:rsidR="00FD2C6C" w:rsidRPr="00E244EC" w:rsidRDefault="00FD2C6C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E244EC">
        <w:rPr>
          <w:lang w:val="sq-AL"/>
        </w:rPr>
        <w:t>nj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shen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</w:t>
      </w:r>
      <w:r w:rsidR="00A03187" w:rsidRPr="00E244EC">
        <w:rPr>
          <w:lang w:val="sq-AL"/>
        </w:rPr>
        <w:t>______________</w:t>
      </w:r>
    </w:p>
    <w:p w:rsidR="00FD2C6C" w:rsidRPr="00E244EC" w:rsidRDefault="00FD2C6C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E244EC">
        <w:rPr>
          <w:lang w:val="sq-AL"/>
        </w:rPr>
        <w:t>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dhjetat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</w:t>
      </w:r>
      <w:r w:rsidR="00A03187" w:rsidRPr="00E244EC">
        <w:rPr>
          <w:lang w:val="sq-AL"/>
        </w:rPr>
        <w:t>_________</w:t>
      </w:r>
    </w:p>
    <w:p w:rsidR="00FD2C6C" w:rsidRPr="00E244EC" w:rsidRDefault="00FD2C6C" w:rsidP="00A03187">
      <w:pPr>
        <w:pStyle w:val="ListParagraph"/>
        <w:numPr>
          <w:ilvl w:val="0"/>
          <w:numId w:val="10"/>
        </w:numPr>
        <w:rPr>
          <w:lang w:val="sq-AL"/>
        </w:rPr>
      </w:pPr>
      <w:r w:rsidRPr="00E244EC">
        <w:rPr>
          <w:lang w:val="sq-AL"/>
        </w:rPr>
        <w:t>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qindat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</w:t>
      </w:r>
      <w:r w:rsidR="00A03187" w:rsidRPr="00E244EC">
        <w:rPr>
          <w:lang w:val="sq-AL"/>
        </w:rPr>
        <w:t>;_________</w:t>
      </w:r>
    </w:p>
    <w:p w:rsidR="00A03187" w:rsidRPr="00E244EC" w:rsidRDefault="00A03187" w:rsidP="00A03187">
      <w:pPr>
        <w:rPr>
          <w:lang w:val="sq-AL"/>
        </w:rPr>
        <w:sectPr w:rsidR="00A03187" w:rsidRPr="00E244EC" w:rsidSect="002B08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0C8C" w:rsidRPr="00E244EC" w:rsidRDefault="00170C8C" w:rsidP="002B08F5">
      <w:pPr>
        <w:ind w:left="540"/>
        <w:rPr>
          <w:lang w:val="sq-AL"/>
        </w:rPr>
      </w:pPr>
    </w:p>
    <w:p w:rsidR="00A03187" w:rsidRPr="00E244EC" w:rsidRDefault="00A03187" w:rsidP="00170C8C">
      <w:pPr>
        <w:rPr>
          <w:lang w:val="sq-AL"/>
        </w:rPr>
      </w:pPr>
    </w:p>
    <w:p w:rsidR="00A03187" w:rsidRPr="00E244EC" w:rsidRDefault="00A03187" w:rsidP="00170C8C">
      <w:pPr>
        <w:rPr>
          <w:lang w:val="sq-AL"/>
        </w:rPr>
      </w:pPr>
    </w:p>
    <w:p w:rsidR="00667254" w:rsidRPr="00E244EC" w:rsidRDefault="00170C8C" w:rsidP="00C20435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color w:val="000000" w:themeColor="text1"/>
          <w:lang w:val="sq-AL"/>
        </w:rPr>
        <w:t xml:space="preserve">Dritani shpenzoi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lang w:val="sq-AL"/>
              </w:rPr>
            </m:ctrlPr>
          </m:fPr>
          <m:num>
            <m:r>
              <w:rPr>
                <w:rFonts w:ascii="Cambria Math"/>
                <w:color w:val="000000" w:themeColor="text1"/>
                <w:lang w:val="sq-AL"/>
              </w:rPr>
              <m:t>1</m:t>
            </m:r>
          </m:num>
          <m:den>
            <m:r>
              <w:rPr>
                <w:rFonts w:ascii="Cambria Math"/>
                <w:color w:val="000000" w:themeColor="text1"/>
                <w:lang w:val="sq-AL"/>
              </w:rPr>
              <m:t>3</m:t>
            </m:r>
          </m:den>
        </m:f>
      </m:oMath>
      <w:r w:rsidRPr="00E244EC">
        <w:rPr>
          <w:color w:val="000000" w:themeColor="text1"/>
          <w:lang w:val="sq-AL"/>
        </w:rPr>
        <w:t xml:space="preserve"> e kursimeve të </w:t>
      </w:r>
      <w:r w:rsidR="002B08F5" w:rsidRPr="00E244EC">
        <w:rPr>
          <w:color w:val="000000" w:themeColor="text1"/>
          <w:lang w:val="sq-AL"/>
        </w:rPr>
        <w:t xml:space="preserve">tij </w:t>
      </w:r>
      <w:r w:rsidRPr="00E244EC">
        <w:rPr>
          <w:color w:val="000000" w:themeColor="text1"/>
          <w:lang w:val="sq-AL"/>
        </w:rPr>
        <w:t xml:space="preserve">për të blerë një libër,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lang w:val="sq-AL"/>
              </w:rPr>
            </m:ctrlPr>
          </m:fPr>
          <m:num>
            <m:r>
              <w:rPr>
                <w:rFonts w:ascii="Cambria Math"/>
                <w:color w:val="000000" w:themeColor="text1"/>
                <w:lang w:val="sq-AL"/>
              </w:rPr>
              <m:t>2</m:t>
            </m:r>
          </m:num>
          <m:den>
            <m:r>
              <w:rPr>
                <w:rFonts w:ascii="Cambria Math"/>
                <w:color w:val="000000" w:themeColor="text1"/>
                <w:lang w:val="sq-AL"/>
              </w:rPr>
              <m:t>6</m:t>
            </m:r>
          </m:den>
        </m:f>
      </m:oMath>
      <w:r w:rsidRPr="00E244EC">
        <w:rPr>
          <w:color w:val="000000" w:themeColor="text1"/>
          <w:lang w:val="sq-AL"/>
        </w:rPr>
        <w:t xml:space="preserve"> për të blerë një bllok shënimesh dhe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lang w:val="sq-AL"/>
              </w:rPr>
            </m:ctrlPr>
          </m:fPr>
          <m:num>
            <m:r>
              <w:rPr>
                <w:rFonts w:ascii="Cambria Math"/>
                <w:color w:val="000000" w:themeColor="text1"/>
                <w:lang w:val="sq-AL"/>
              </w:rPr>
              <m:t>1</m:t>
            </m:r>
          </m:num>
          <m:den>
            <m:r>
              <w:rPr>
                <w:rFonts w:ascii="Cambria Math"/>
                <w:color w:val="000000" w:themeColor="text1"/>
                <w:lang w:val="sq-AL"/>
              </w:rPr>
              <m:t>5</m:t>
            </m:r>
          </m:den>
        </m:f>
      </m:oMath>
      <w:r w:rsidRPr="00E244EC">
        <w:rPr>
          <w:color w:val="000000" w:themeColor="text1"/>
          <w:lang w:val="sq-AL"/>
        </w:rPr>
        <w:t xml:space="preserve"> për një komplet vizatimi. Për cilin nga artikujt ka shpenzuar me shumë? </w:t>
      </w:r>
      <w:r w:rsidR="00C20435" w:rsidRPr="00E244EC">
        <w:rPr>
          <w:color w:val="000000" w:themeColor="text1"/>
          <w:lang w:val="sq-AL"/>
        </w:rPr>
        <w:t>Argumentoni p</w:t>
      </w:r>
      <w:r w:rsidR="002D74F8" w:rsidRPr="00E244EC">
        <w:rPr>
          <w:color w:val="000000" w:themeColor="text1"/>
          <w:lang w:val="sq-AL"/>
        </w:rPr>
        <w:t>ë</w:t>
      </w:r>
      <w:r w:rsidR="00C20435" w:rsidRPr="00E244EC">
        <w:rPr>
          <w:color w:val="000000" w:themeColor="text1"/>
          <w:lang w:val="sq-AL"/>
        </w:rPr>
        <w:t>rgjigjen.</w:t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2B08F5" w:rsidRPr="00E244EC">
        <w:rPr>
          <w:color w:val="000000" w:themeColor="text1"/>
          <w:lang w:val="sq-AL"/>
        </w:rPr>
        <w:tab/>
      </w:r>
      <w:r w:rsidR="00B321C0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>2 pik</w:t>
      </w:r>
      <w:r w:rsidR="002D74F8" w:rsidRPr="00E244EC">
        <w:rPr>
          <w:color w:val="000000" w:themeColor="text1"/>
          <w:lang w:val="sq-AL"/>
        </w:rPr>
        <w:t>ë</w:t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  <w:r w:rsidR="00C20435" w:rsidRPr="00E244EC">
        <w:rPr>
          <w:color w:val="000000" w:themeColor="text1"/>
          <w:lang w:val="sq-AL"/>
        </w:rPr>
        <w:tab/>
      </w:r>
    </w:p>
    <w:p w:rsidR="00A03187" w:rsidRPr="00E244EC" w:rsidRDefault="00A03187" w:rsidP="00A03187">
      <w:pPr>
        <w:pStyle w:val="ListParagraph"/>
        <w:spacing w:line="276" w:lineRule="auto"/>
        <w:ind w:left="540"/>
        <w:jc w:val="both"/>
        <w:rPr>
          <w:sz w:val="36"/>
          <w:szCs w:val="36"/>
          <w:lang w:val="sq-AL"/>
        </w:rPr>
      </w:pPr>
    </w:p>
    <w:p w:rsidR="00A03187" w:rsidRPr="00E244EC" w:rsidRDefault="00A03187" w:rsidP="00A03187">
      <w:pPr>
        <w:pStyle w:val="ListParagraph"/>
        <w:spacing w:line="276" w:lineRule="auto"/>
        <w:ind w:left="540"/>
        <w:jc w:val="both"/>
        <w:rPr>
          <w:color w:val="000000" w:themeColor="text1"/>
          <w:lang w:val="sq-AL"/>
        </w:rPr>
      </w:pPr>
    </w:p>
    <w:p w:rsidR="00667254" w:rsidRPr="00E244EC" w:rsidRDefault="00667254" w:rsidP="00B97B8C">
      <w:pPr>
        <w:pStyle w:val="ListParagraph"/>
        <w:spacing w:line="360" w:lineRule="auto"/>
        <w:rPr>
          <w:color w:val="000000" w:themeColor="text1"/>
          <w:lang w:val="sq-AL"/>
        </w:rPr>
      </w:pPr>
      <w:r w:rsidRPr="00E244EC">
        <w:rPr>
          <w:color w:val="FF0000"/>
          <w:lang w:val="sq-AL"/>
        </w:rPr>
        <w:tab/>
        <w:t xml:space="preserve">      </w:t>
      </w:r>
    </w:p>
    <w:p w:rsidR="00B97B8C" w:rsidRPr="00E244EC" w:rsidRDefault="00B97B8C" w:rsidP="00A03187">
      <w:pPr>
        <w:pStyle w:val="ListParagraph"/>
        <w:numPr>
          <w:ilvl w:val="0"/>
          <w:numId w:val="7"/>
        </w:numPr>
        <w:spacing w:line="360" w:lineRule="auto"/>
        <w:rPr>
          <w:color w:val="FF0000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Tabela e mëposhtme jep masën e 1 cm</w:t>
      </w:r>
      <w:r w:rsidRPr="00E244EC">
        <w:rPr>
          <w:vertAlign w:val="superscript"/>
          <w:lang w:val="sq-AL"/>
        </w:rPr>
        <w:t>3</w:t>
      </w:r>
      <w:r w:rsidRPr="00E244EC">
        <w:rPr>
          <w:lang w:val="sq-AL"/>
        </w:rPr>
        <w:t xml:space="preserve"> të secilit metal.</w:t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A03187" w:rsidRPr="00E244EC">
        <w:rPr>
          <w:lang w:val="sq-AL"/>
        </w:rPr>
        <w:tab/>
      </w:r>
      <w:r w:rsidR="00B321C0" w:rsidRPr="00E244EC">
        <w:rPr>
          <w:lang w:val="sq-AL"/>
        </w:rPr>
        <w:tab/>
      </w:r>
      <w:r w:rsidR="00A03187" w:rsidRPr="00E244EC">
        <w:rPr>
          <w:lang w:val="sq-AL"/>
        </w:rPr>
        <w:t>2 pik</w:t>
      </w:r>
      <w:r w:rsidR="002D74F8" w:rsidRPr="00E244EC">
        <w:rPr>
          <w:lang w:val="sq-AL"/>
        </w:rPr>
        <w:t>ë</w:t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ook w:val="04A0"/>
      </w:tblPr>
      <w:tblGrid>
        <w:gridCol w:w="1494"/>
        <w:gridCol w:w="1117"/>
        <w:gridCol w:w="1117"/>
        <w:gridCol w:w="1068"/>
        <w:gridCol w:w="1117"/>
        <w:gridCol w:w="937"/>
        <w:gridCol w:w="1350"/>
      </w:tblGrid>
      <w:tr w:rsidR="0058775B" w:rsidRPr="00E244EC" w:rsidTr="0058775B">
        <w:tc>
          <w:tcPr>
            <w:tcW w:w="1494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metali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 xml:space="preserve">Alumin 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Argjend</w:t>
            </w:r>
          </w:p>
        </w:tc>
        <w:tc>
          <w:tcPr>
            <w:tcW w:w="1068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Bakër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 xml:space="preserve">Kallaj </w:t>
            </w:r>
          </w:p>
        </w:tc>
        <w:tc>
          <w:tcPr>
            <w:tcW w:w="93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Hekur</w:t>
            </w:r>
          </w:p>
        </w:tc>
        <w:tc>
          <w:tcPr>
            <w:tcW w:w="1350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Ar</w:t>
            </w:r>
          </w:p>
        </w:tc>
      </w:tr>
      <w:tr w:rsidR="0058775B" w:rsidRPr="00E244EC" w:rsidTr="0058775B">
        <w:tc>
          <w:tcPr>
            <w:tcW w:w="1494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Masa e 1 cm</w:t>
            </w:r>
            <w:r w:rsidRPr="00E244EC">
              <w:rPr>
                <w:vertAlign w:val="superscript"/>
                <w:lang w:val="sq-AL"/>
              </w:rPr>
              <w:t>3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2,7 g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10,5 g</w:t>
            </w:r>
          </w:p>
        </w:tc>
        <w:tc>
          <w:tcPr>
            <w:tcW w:w="1068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8,920 g</w:t>
            </w:r>
          </w:p>
        </w:tc>
        <w:tc>
          <w:tcPr>
            <w:tcW w:w="111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7,29 g</w:t>
            </w:r>
          </w:p>
        </w:tc>
        <w:tc>
          <w:tcPr>
            <w:tcW w:w="937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7,86 g</w:t>
            </w:r>
          </w:p>
        </w:tc>
        <w:tc>
          <w:tcPr>
            <w:tcW w:w="1350" w:type="dxa"/>
          </w:tcPr>
          <w:p w:rsidR="0058775B" w:rsidRPr="00E244EC" w:rsidRDefault="0058775B" w:rsidP="0058775B">
            <w:pPr>
              <w:rPr>
                <w:lang w:val="sq-AL"/>
              </w:rPr>
            </w:pPr>
            <w:r w:rsidRPr="00E244EC">
              <w:rPr>
                <w:lang w:val="sq-AL"/>
              </w:rPr>
              <w:t>13,3 g</w:t>
            </w:r>
          </w:p>
        </w:tc>
      </w:tr>
    </w:tbl>
    <w:p w:rsidR="00B97B8C" w:rsidRPr="00E244EC" w:rsidRDefault="00B97B8C" w:rsidP="00B97B8C">
      <w:pPr>
        <w:spacing w:line="360" w:lineRule="auto"/>
        <w:rPr>
          <w:color w:val="FF0000"/>
          <w:lang w:val="sq-AL"/>
        </w:rPr>
      </w:pPr>
    </w:p>
    <w:p w:rsidR="0058775B" w:rsidRPr="00E244EC" w:rsidRDefault="0058775B" w:rsidP="00B97B8C">
      <w:pPr>
        <w:spacing w:line="360" w:lineRule="auto"/>
        <w:rPr>
          <w:color w:val="FF0000"/>
          <w:lang w:val="sq-AL"/>
        </w:rPr>
      </w:pPr>
    </w:p>
    <w:p w:rsidR="0058775B" w:rsidRPr="00E244EC" w:rsidRDefault="0058775B" w:rsidP="00B97B8C">
      <w:pPr>
        <w:spacing w:line="360" w:lineRule="auto"/>
        <w:rPr>
          <w:color w:val="FF0000"/>
          <w:lang w:val="sq-AL"/>
        </w:rPr>
      </w:pPr>
    </w:p>
    <w:p w:rsidR="0058775B" w:rsidRPr="00E244EC" w:rsidRDefault="0058775B" w:rsidP="0058775B">
      <w:pPr>
        <w:spacing w:line="360" w:lineRule="auto"/>
        <w:ind w:firstLine="720"/>
        <w:rPr>
          <w:color w:val="000000" w:themeColor="text1"/>
          <w:vertAlign w:val="superscript"/>
          <w:lang w:val="sq-AL"/>
        </w:rPr>
      </w:pPr>
      <w:r w:rsidRPr="00E244EC">
        <w:rPr>
          <w:color w:val="000000" w:themeColor="text1"/>
          <w:lang w:val="sq-AL"/>
        </w:rPr>
        <w:t>Radhitni metalet 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zbritje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masave për 1 cm</w:t>
      </w:r>
      <w:r w:rsidRPr="00E244EC">
        <w:rPr>
          <w:color w:val="000000" w:themeColor="text1"/>
          <w:vertAlign w:val="superscript"/>
          <w:lang w:val="sq-AL"/>
        </w:rPr>
        <w:t>3</w:t>
      </w:r>
    </w:p>
    <w:p w:rsidR="00A03187" w:rsidRPr="00E244EC" w:rsidRDefault="00A03187" w:rsidP="00B06C32">
      <w:pPr>
        <w:spacing w:line="360" w:lineRule="auto"/>
        <w:rPr>
          <w:color w:val="000000" w:themeColor="text1"/>
          <w:lang w:val="sq-AL"/>
        </w:rPr>
      </w:pPr>
    </w:p>
    <w:p w:rsidR="00B06C32" w:rsidRPr="00E244EC" w:rsidRDefault="00B06C32" w:rsidP="00B06C32">
      <w:pPr>
        <w:spacing w:line="360" w:lineRule="auto"/>
        <w:rPr>
          <w:color w:val="000000" w:themeColor="text1"/>
          <w:lang w:val="sq-AL"/>
        </w:rPr>
      </w:pPr>
    </w:p>
    <w:p w:rsidR="0058775B" w:rsidRPr="00E244EC" w:rsidRDefault="00B06C32" w:rsidP="006471DC">
      <w:pPr>
        <w:pStyle w:val="ListParagraph"/>
        <w:numPr>
          <w:ilvl w:val="0"/>
          <w:numId w:val="7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="002B08F5" w:rsidRPr="00E244EC">
        <w:rPr>
          <w:color w:val="000000" w:themeColor="text1"/>
          <w:lang w:val="sq-AL"/>
        </w:rPr>
        <w:t>Nj</w:t>
      </w:r>
      <w:r w:rsidR="002D74F8" w:rsidRPr="00E244EC">
        <w:rPr>
          <w:color w:val="000000" w:themeColor="text1"/>
          <w:lang w:val="sq-AL"/>
        </w:rPr>
        <w:t>ë</w:t>
      </w:r>
      <w:r w:rsidR="002B08F5" w:rsidRPr="00E244EC">
        <w:rPr>
          <w:color w:val="000000" w:themeColor="text1"/>
          <w:lang w:val="sq-AL"/>
        </w:rPr>
        <w:t xml:space="preserve"> klas</w:t>
      </w:r>
      <w:r w:rsidR="002D74F8" w:rsidRPr="00E244EC">
        <w:rPr>
          <w:color w:val="000000" w:themeColor="text1"/>
          <w:lang w:val="sq-AL"/>
        </w:rPr>
        <w:t>ë</w:t>
      </w:r>
      <w:r w:rsidR="002B08F5" w:rsidRPr="00E244EC">
        <w:rPr>
          <w:color w:val="000000" w:themeColor="text1"/>
          <w:lang w:val="sq-AL"/>
        </w:rPr>
        <w:t xml:space="preserve"> e VI ka 30 nx</w:t>
      </w:r>
      <w:r w:rsidR="002D74F8" w:rsidRPr="00E244EC">
        <w:rPr>
          <w:color w:val="000000" w:themeColor="text1"/>
          <w:lang w:val="sq-AL"/>
        </w:rPr>
        <w:t>ë</w:t>
      </w:r>
      <w:r w:rsidR="002B08F5" w:rsidRPr="00E244EC">
        <w:rPr>
          <w:color w:val="000000" w:themeColor="text1"/>
          <w:lang w:val="sq-AL"/>
        </w:rPr>
        <w:t>n</w:t>
      </w:r>
      <w:r w:rsidR="002D74F8" w:rsidRPr="00E244EC">
        <w:rPr>
          <w:color w:val="000000" w:themeColor="text1"/>
          <w:lang w:val="sq-AL"/>
        </w:rPr>
        <w:t>ë</w:t>
      </w:r>
      <w:r w:rsidR="002B08F5" w:rsidRPr="00E244EC">
        <w:rPr>
          <w:color w:val="000000" w:themeColor="text1"/>
          <w:lang w:val="sq-AL"/>
        </w:rPr>
        <w:t xml:space="preserve">s. </w:t>
      </w:r>
    </w:p>
    <w:p w:rsidR="002B08F5" w:rsidRPr="00E244EC" w:rsidRDefault="002B08F5" w:rsidP="006471DC">
      <w:pPr>
        <w:pStyle w:val="ListParagraph"/>
        <w:numPr>
          <w:ilvl w:val="0"/>
          <w:numId w:val="15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Gjeni sa vajza dhe djem ka klasa 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se raporti </w:t>
      </w:r>
      <w:r w:rsidR="00B321C0" w:rsidRPr="00E244EC">
        <w:rPr>
          <w:color w:val="000000" w:themeColor="text1"/>
          <w:lang w:val="sq-AL"/>
        </w:rPr>
        <w:t xml:space="preserve">vajza : djem </w:t>
      </w:r>
      <w:r w:rsidR="002D74F8" w:rsidRPr="00E244EC">
        <w:rPr>
          <w:color w:val="000000" w:themeColor="text1"/>
          <w:lang w:val="sq-AL"/>
        </w:rPr>
        <w:t>ë</w:t>
      </w:r>
      <w:r w:rsidR="00B321C0" w:rsidRPr="00E244EC">
        <w:rPr>
          <w:color w:val="000000" w:themeColor="text1"/>
          <w:lang w:val="sq-AL"/>
        </w:rPr>
        <w:t>sht</w:t>
      </w:r>
      <w:r w:rsidR="002D74F8" w:rsidRPr="00E244EC">
        <w:rPr>
          <w:color w:val="000000" w:themeColor="text1"/>
          <w:lang w:val="sq-AL"/>
        </w:rPr>
        <w:t>ë</w:t>
      </w:r>
      <w:r w:rsidR="00B321C0" w:rsidRPr="00E244EC">
        <w:rPr>
          <w:color w:val="000000" w:themeColor="text1"/>
          <w:lang w:val="sq-AL"/>
        </w:rPr>
        <w:t xml:space="preserve"> 3 : 2. </w:t>
      </w:r>
      <w:r w:rsidR="00B321C0" w:rsidRPr="00E244EC">
        <w:rPr>
          <w:color w:val="000000" w:themeColor="text1"/>
          <w:lang w:val="sq-AL"/>
        </w:rPr>
        <w:tab/>
      </w:r>
      <w:r w:rsidR="00B321C0" w:rsidRPr="00E244EC">
        <w:rPr>
          <w:color w:val="000000" w:themeColor="text1"/>
          <w:lang w:val="sq-AL"/>
        </w:rPr>
        <w:tab/>
      </w:r>
      <w:r w:rsidR="00B321C0" w:rsidRPr="00E244EC">
        <w:rPr>
          <w:color w:val="000000" w:themeColor="text1"/>
          <w:lang w:val="sq-AL"/>
        </w:rPr>
        <w:tab/>
      </w:r>
      <w:r w:rsidR="00B321C0" w:rsidRPr="00E244EC">
        <w:rPr>
          <w:color w:val="000000" w:themeColor="text1"/>
          <w:lang w:val="sq-AL"/>
        </w:rPr>
        <w:tab/>
        <w:t>1 pik</w:t>
      </w:r>
      <w:r w:rsidR="002D74F8" w:rsidRPr="00E244EC">
        <w:rPr>
          <w:color w:val="000000" w:themeColor="text1"/>
          <w:lang w:val="sq-AL"/>
        </w:rPr>
        <w:t>ë</w:t>
      </w:r>
    </w:p>
    <w:p w:rsidR="00B321C0" w:rsidRPr="00E244EC" w:rsidRDefault="00B321C0" w:rsidP="006471DC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B321C0" w:rsidRPr="00E244EC" w:rsidRDefault="00B321C0" w:rsidP="006471DC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B321C0" w:rsidRPr="00E244EC" w:rsidRDefault="00B321C0" w:rsidP="006471DC">
      <w:pPr>
        <w:pStyle w:val="ListParagraph"/>
        <w:numPr>
          <w:ilvl w:val="0"/>
          <w:numId w:val="15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8 nx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 merren me sportin e shahut. Gjeni sa % e nx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sve merren me 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sport.</w:t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  <w:t>1 pik</w:t>
      </w:r>
      <w:r w:rsidR="002D74F8" w:rsidRPr="00E244EC">
        <w:rPr>
          <w:color w:val="000000" w:themeColor="text1"/>
          <w:lang w:val="sq-AL"/>
        </w:rPr>
        <w:t>ë</w:t>
      </w:r>
    </w:p>
    <w:p w:rsidR="006471DC" w:rsidRPr="00E244EC" w:rsidRDefault="006471DC" w:rsidP="006471DC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B321C0" w:rsidRPr="00E244EC" w:rsidRDefault="00B321C0" w:rsidP="006471DC">
      <w:pPr>
        <w:spacing w:line="276" w:lineRule="auto"/>
        <w:rPr>
          <w:color w:val="000000" w:themeColor="text1"/>
          <w:lang w:val="sq-AL"/>
        </w:rPr>
      </w:pPr>
    </w:p>
    <w:p w:rsidR="00B321C0" w:rsidRPr="00E244EC" w:rsidRDefault="00B321C0" w:rsidP="006471DC">
      <w:pPr>
        <w:pStyle w:val="ListParagraph"/>
        <w:numPr>
          <w:ilvl w:val="0"/>
          <w:numId w:val="15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12% e nx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sve 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sojn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gjuh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huaj fr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ngjisht, 57% e tyre 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sojn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anglisht, pjesa tjet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r i 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sojn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dyja gjuh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t e huaja nj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koh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sisht. Gjeni sa nx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 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sojn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fr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ngjisht dhe anglisht nj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koh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sisht.</w:t>
      </w:r>
      <w:r w:rsidR="006471DC" w:rsidRPr="00E244EC">
        <w:rPr>
          <w:color w:val="000000" w:themeColor="text1"/>
          <w:lang w:val="sq-AL"/>
        </w:rPr>
        <w:t xml:space="preserve"> Argumentoni p</w:t>
      </w:r>
      <w:r w:rsidR="002D74F8" w:rsidRPr="00E244EC">
        <w:rPr>
          <w:color w:val="000000" w:themeColor="text1"/>
          <w:lang w:val="sq-AL"/>
        </w:rPr>
        <w:t>ë</w:t>
      </w:r>
      <w:r w:rsidR="006471DC" w:rsidRPr="00E244EC">
        <w:rPr>
          <w:color w:val="000000" w:themeColor="text1"/>
          <w:lang w:val="sq-AL"/>
        </w:rPr>
        <w:t>rgjigjen.</w:t>
      </w:r>
    </w:p>
    <w:p w:rsidR="00B06C32" w:rsidRPr="00E244EC" w:rsidRDefault="00B321C0" w:rsidP="00B321C0">
      <w:pPr>
        <w:spacing w:line="360" w:lineRule="auto"/>
        <w:ind w:left="9360" w:firstLine="720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2 pik</w:t>
      </w:r>
      <w:r w:rsidR="002D74F8" w:rsidRPr="00E244EC">
        <w:rPr>
          <w:color w:val="000000" w:themeColor="text1"/>
          <w:lang w:val="sq-AL"/>
        </w:rPr>
        <w:t>ë</w:t>
      </w:r>
    </w:p>
    <w:p w:rsidR="00B06C32" w:rsidRPr="00E244EC" w:rsidRDefault="00B06C32" w:rsidP="00B06C32">
      <w:pPr>
        <w:spacing w:line="360" w:lineRule="auto"/>
        <w:rPr>
          <w:color w:val="FF0000"/>
          <w:lang w:val="sq-AL"/>
        </w:rPr>
      </w:pPr>
    </w:p>
    <w:p w:rsidR="00B06C32" w:rsidRPr="00E244EC" w:rsidRDefault="00B06C32" w:rsidP="00B06C32">
      <w:pPr>
        <w:spacing w:line="360" w:lineRule="auto"/>
        <w:rPr>
          <w:color w:val="FF0000"/>
          <w:lang w:val="sq-AL"/>
        </w:rPr>
      </w:pPr>
    </w:p>
    <w:p w:rsidR="00B06C32" w:rsidRPr="00E244EC" w:rsidRDefault="00B06C32" w:rsidP="00B06C32">
      <w:pPr>
        <w:spacing w:line="360" w:lineRule="auto"/>
        <w:rPr>
          <w:color w:val="FF0000"/>
          <w:lang w:val="sq-AL"/>
        </w:rPr>
      </w:pPr>
    </w:p>
    <w:p w:rsidR="00B321C0" w:rsidRPr="00E244EC" w:rsidRDefault="00B321C0" w:rsidP="00B06C32">
      <w:pPr>
        <w:spacing w:line="360" w:lineRule="auto"/>
        <w:rPr>
          <w:color w:val="FF0000"/>
          <w:lang w:val="sq-AL"/>
        </w:rPr>
      </w:pPr>
    </w:p>
    <w:p w:rsidR="00B321C0" w:rsidRPr="00E244EC" w:rsidRDefault="00B321C0" w:rsidP="00B06C32">
      <w:pPr>
        <w:spacing w:line="360" w:lineRule="auto"/>
        <w:rPr>
          <w:color w:val="FF0000"/>
          <w:lang w:val="sq-AL"/>
        </w:rPr>
      </w:pPr>
    </w:p>
    <w:p w:rsidR="00A91FD5" w:rsidRPr="00E244EC" w:rsidRDefault="00A91FD5" w:rsidP="00A91FD5">
      <w:pPr>
        <w:jc w:val="both"/>
        <w:rPr>
          <w:b/>
          <w:lang w:val="sq-AL"/>
        </w:rPr>
      </w:pPr>
      <w:r w:rsidRPr="00E244EC">
        <w:rPr>
          <w:b/>
          <w:noProof/>
          <w:lang w:val="sq-AL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44EC">
        <w:rPr>
          <w:b/>
          <w:lang w:val="sq-AL"/>
        </w:rPr>
        <w:t>Klasa VI</w:t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  <w:t>TESTI VLERËSUES NR</w:t>
      </w:r>
      <w:r w:rsidR="00887A74" w:rsidRPr="00E244EC">
        <w:rPr>
          <w:b/>
          <w:lang w:val="sq-AL"/>
        </w:rPr>
        <w:t>.</w:t>
      </w:r>
      <w:r w:rsidRPr="00E244EC">
        <w:rPr>
          <w:b/>
          <w:lang w:val="sq-AL"/>
        </w:rPr>
        <w:t xml:space="preserve"> 1</w:t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</w:r>
      <w:r w:rsidRPr="00E244EC">
        <w:rPr>
          <w:b/>
          <w:lang w:val="sq-AL"/>
        </w:rPr>
        <w:tab/>
        <w:t>Grupi 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A91FD5" w:rsidRPr="00E244EC" w:rsidTr="00746420">
        <w:tc>
          <w:tcPr>
            <w:tcW w:w="816" w:type="dxa"/>
          </w:tcPr>
          <w:p w:rsidR="00A91FD5" w:rsidRPr="00E244EC" w:rsidRDefault="00A91FD5" w:rsidP="00746420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0-6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8-11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12-15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16-18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19-22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>23-26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both"/>
              <w:rPr>
                <w:sz w:val="20"/>
                <w:szCs w:val="20"/>
                <w:lang w:val="sq-AL"/>
              </w:rPr>
            </w:pPr>
            <w:r w:rsidRPr="00E244EC">
              <w:rPr>
                <w:sz w:val="20"/>
                <w:szCs w:val="20"/>
                <w:lang w:val="sq-AL"/>
              </w:rPr>
              <w:t xml:space="preserve">27-30 </w:t>
            </w:r>
          </w:p>
        </w:tc>
      </w:tr>
      <w:tr w:rsidR="00A91FD5" w:rsidRPr="00E244EC" w:rsidTr="00746420">
        <w:tc>
          <w:tcPr>
            <w:tcW w:w="816" w:type="dxa"/>
          </w:tcPr>
          <w:p w:rsidR="00A91FD5" w:rsidRPr="00E244EC" w:rsidRDefault="00A91FD5" w:rsidP="00746420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10</w:t>
            </w:r>
          </w:p>
        </w:tc>
      </w:tr>
      <w:tr w:rsidR="00A91FD5" w:rsidRPr="00E244EC" w:rsidTr="00746420">
        <w:tc>
          <w:tcPr>
            <w:tcW w:w="816" w:type="dxa"/>
          </w:tcPr>
          <w:p w:rsidR="00A91FD5" w:rsidRPr="00E244EC" w:rsidRDefault="00A91FD5" w:rsidP="00746420">
            <w:pPr>
              <w:jc w:val="both"/>
              <w:rPr>
                <w:lang w:val="sq-AL"/>
              </w:rPr>
            </w:pPr>
            <w:r w:rsidRPr="00E244EC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A91FD5" w:rsidRPr="00E244EC" w:rsidRDefault="00A91FD5" w:rsidP="00746420">
            <w:pPr>
              <w:jc w:val="center"/>
              <w:rPr>
                <w:lang w:val="sq-AL"/>
              </w:rPr>
            </w:pPr>
            <w:r w:rsidRPr="00E244EC">
              <w:rPr>
                <w:lang w:val="sq-AL"/>
              </w:rPr>
              <w:t>4</w:t>
            </w:r>
          </w:p>
        </w:tc>
      </w:tr>
    </w:tbl>
    <w:p w:rsidR="00A91FD5" w:rsidRPr="00E244EC" w:rsidRDefault="009117C8" w:rsidP="00A91FD5">
      <w:pPr>
        <w:jc w:val="both"/>
        <w:rPr>
          <w:lang w:val="sq-AL"/>
        </w:rPr>
      </w:pPr>
      <w:r w:rsidRPr="00E244EC">
        <w:rPr>
          <w:b/>
          <w:noProof/>
          <w:lang w:val="sq-AL"/>
        </w:rPr>
        <w:pict>
          <v:shape id="_x0000_s1027" type="#_x0000_t71" style="position:absolute;left:0;text-align:left;margin-left:5.8pt;margin-top:11.05pt;width:201.35pt;height:51.75pt;z-index:25166438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7">
              <w:txbxContent>
                <w:p w:rsidR="00A91FD5" w:rsidRDefault="00A91FD5" w:rsidP="00A91FD5">
                  <w:pPr>
                    <w:jc w:val="center"/>
                  </w:pPr>
                  <w:r>
                    <w:t>Suksese</w:t>
                  </w:r>
                  <w:r w:rsidR="007E6DC9">
                    <w:t>!</w:t>
                  </w:r>
                </w:p>
              </w:txbxContent>
            </v:textbox>
          </v:shape>
        </w:pict>
      </w:r>
      <w:r w:rsidR="00A91FD5" w:rsidRPr="00E244EC">
        <w:rPr>
          <w:b/>
          <w:lang w:val="sq-AL"/>
        </w:rPr>
        <w:t>Nxënësi</w:t>
      </w:r>
      <w:r w:rsidR="00887A74" w:rsidRPr="00E244EC">
        <w:rPr>
          <w:rFonts w:ascii="Calibri" w:hAnsi="Calibri"/>
          <w:b/>
          <w:lang w:val="sq-AL"/>
        </w:rPr>
        <w:t>/</w:t>
      </w:r>
      <w:r w:rsidR="00887A74" w:rsidRPr="00E244EC">
        <w:rPr>
          <w:b/>
          <w:lang w:val="sq-AL"/>
        </w:rPr>
        <w:t>ja</w:t>
      </w:r>
      <w:r w:rsidR="00A91FD5" w:rsidRPr="00E244EC">
        <w:rPr>
          <w:lang w:val="sq-AL"/>
        </w:rPr>
        <w:t>……………………………..</w:t>
      </w:r>
    </w:p>
    <w:p w:rsidR="00A91FD5" w:rsidRPr="00E244EC" w:rsidRDefault="00A91FD5" w:rsidP="00A91FD5">
      <w:pPr>
        <w:rPr>
          <w:lang w:val="sq-AL"/>
        </w:rPr>
      </w:pPr>
    </w:p>
    <w:p w:rsidR="00A91FD5" w:rsidRPr="00E244EC" w:rsidRDefault="00A91FD5" w:rsidP="00A91FD5">
      <w:pPr>
        <w:rPr>
          <w:lang w:val="sq-AL"/>
        </w:rPr>
      </w:pPr>
    </w:p>
    <w:p w:rsidR="00A91FD5" w:rsidRPr="00E244EC" w:rsidRDefault="00A91FD5" w:rsidP="00A91FD5">
      <w:pPr>
        <w:rPr>
          <w:lang w:val="sq-AL"/>
        </w:rPr>
      </w:pPr>
    </w:p>
    <w:p w:rsidR="00A91FD5" w:rsidRPr="00E244EC" w:rsidRDefault="00A91FD5" w:rsidP="00A91FD5">
      <w:pPr>
        <w:rPr>
          <w:lang w:val="sq-AL"/>
        </w:rPr>
      </w:pPr>
    </w:p>
    <w:p w:rsidR="0061170C" w:rsidRPr="00E244EC" w:rsidRDefault="0061170C" w:rsidP="0061170C">
      <w:pPr>
        <w:pStyle w:val="ListParagraph"/>
        <w:numPr>
          <w:ilvl w:val="0"/>
          <w:numId w:val="1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Çfa</w:t>
      </w:r>
      <w:r w:rsidR="0099525C" w:rsidRPr="00E244EC">
        <w:rPr>
          <w:lang w:val="sq-AL"/>
        </w:rPr>
        <w:t>rë vlere ka shifra 5 në numrat e dh</w:t>
      </w:r>
      <w:r w:rsidR="00E244EC">
        <w:rPr>
          <w:lang w:val="sq-AL"/>
        </w:rPr>
        <w:t>ë</w:t>
      </w:r>
      <w:r w:rsidR="0099525C" w:rsidRPr="00E244EC">
        <w:rPr>
          <w:lang w:val="sq-AL"/>
        </w:rPr>
        <w:t>n</w:t>
      </w:r>
      <w:r w:rsidR="00E244EC">
        <w:rPr>
          <w:lang w:val="sq-AL"/>
        </w:rPr>
        <w:t>ë</w:t>
      </w:r>
      <w:r w:rsidRPr="00E244EC">
        <w:rPr>
          <w:lang w:val="sq-AL"/>
        </w:rPr>
        <w:t xml:space="preserve">: </w:t>
      </w:r>
    </w:p>
    <w:p w:rsidR="0061170C" w:rsidRPr="00E244EC" w:rsidRDefault="0061170C" w:rsidP="0061170C">
      <w:pPr>
        <w:spacing w:line="360" w:lineRule="auto"/>
        <w:ind w:left="720" w:firstLine="720"/>
        <w:jc w:val="both"/>
        <w:rPr>
          <w:sz w:val="26"/>
          <w:lang w:val="sq-AL"/>
        </w:rPr>
      </w:pPr>
      <w:r w:rsidRPr="00E244EC">
        <w:rPr>
          <w:lang w:val="sq-AL"/>
        </w:rPr>
        <w:t>573;   250,4;   35,147;   20,354;  2,l05;  0,051.</w:t>
      </w:r>
      <w:r w:rsidRPr="00E244EC">
        <w:rPr>
          <w:sz w:val="26"/>
          <w:lang w:val="sq-AL"/>
        </w:rPr>
        <w:t xml:space="preserve"> </w:t>
      </w:r>
      <w:r w:rsidRPr="00E244EC">
        <w:rPr>
          <w:sz w:val="26"/>
          <w:lang w:val="sq-AL"/>
        </w:rPr>
        <w:tab/>
      </w:r>
      <w:r w:rsidRPr="00E244EC">
        <w:rPr>
          <w:sz w:val="26"/>
          <w:lang w:val="sq-AL"/>
        </w:rPr>
        <w:tab/>
      </w:r>
      <w:r w:rsidRPr="00E244EC">
        <w:rPr>
          <w:sz w:val="26"/>
          <w:lang w:val="sq-AL"/>
        </w:rPr>
        <w:tab/>
      </w:r>
      <w:r w:rsidRPr="00E244EC">
        <w:rPr>
          <w:sz w:val="26"/>
          <w:lang w:val="sq-AL"/>
        </w:rPr>
        <w:tab/>
      </w:r>
      <w:r w:rsidRPr="00E244EC">
        <w:rPr>
          <w:sz w:val="26"/>
          <w:lang w:val="sq-AL"/>
        </w:rPr>
        <w:tab/>
      </w:r>
      <w:r w:rsidRPr="00E244EC">
        <w:rPr>
          <w:sz w:val="26"/>
          <w:lang w:val="sq-AL"/>
        </w:rPr>
        <w:tab/>
        <w:t>2 pik</w:t>
      </w:r>
      <w:r w:rsidR="002D74F8" w:rsidRPr="00E244EC">
        <w:rPr>
          <w:sz w:val="26"/>
          <w:lang w:val="sq-AL"/>
        </w:rPr>
        <w:t>ë</w:t>
      </w:r>
    </w:p>
    <w:p w:rsidR="0061170C" w:rsidRPr="00E244EC" w:rsidRDefault="0061170C" w:rsidP="0061170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 xml:space="preserve">Drita ka 3 kartëmonedha 1000 lekëshe, 4 monedha 100 lekëshe dhe 2 monedha 10 lekëshe. Sa lekë ka Drita? 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61170C" w:rsidRPr="00E244EC" w:rsidRDefault="0061170C" w:rsidP="0061170C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61170C" w:rsidRPr="00E244EC" w:rsidRDefault="0061170C" w:rsidP="0061170C">
      <w:pPr>
        <w:pStyle w:val="ListParagraph"/>
        <w:spacing w:line="276" w:lineRule="auto"/>
        <w:ind w:left="900"/>
        <w:jc w:val="both"/>
        <w:rPr>
          <w:lang w:val="sq-AL"/>
        </w:rPr>
      </w:pPr>
    </w:p>
    <w:p w:rsidR="00A91FD5" w:rsidRPr="00E244EC" w:rsidRDefault="00D7475A" w:rsidP="00497E41">
      <w:pPr>
        <w:pStyle w:val="ListParagraph"/>
        <w:numPr>
          <w:ilvl w:val="0"/>
          <w:numId w:val="17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Pr="00E244EC">
        <w:rPr>
          <w:color w:val="000000" w:themeColor="text1"/>
          <w:lang w:val="sq-AL"/>
        </w:rPr>
        <w:t xml:space="preserve">Numri 24 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sht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shum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fish m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i vog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l i p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rbashk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t e çiftit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numrave :</w:t>
      </w:r>
    </w:p>
    <w:p w:rsidR="00D7475A" w:rsidRPr="00E244EC" w:rsidRDefault="00D7475A" w:rsidP="00497E41">
      <w:pPr>
        <w:pStyle w:val="ListParagraph"/>
        <w:numPr>
          <w:ilvl w:val="0"/>
          <w:numId w:val="18"/>
        </w:numPr>
        <w:spacing w:line="276" w:lineRule="auto"/>
        <w:rPr>
          <w:lang w:val="sq-AL"/>
        </w:rPr>
      </w:pPr>
      <w:r w:rsidRPr="00E244EC">
        <w:rPr>
          <w:lang w:val="sq-AL"/>
        </w:rPr>
        <w:t>(2; 4);</w:t>
      </w:r>
      <w:r w:rsidRPr="00E244EC">
        <w:rPr>
          <w:lang w:val="sq-AL"/>
        </w:rPr>
        <w:tab/>
      </w:r>
      <w:r w:rsidRPr="00E244EC">
        <w:rPr>
          <w:lang w:val="sq-AL"/>
        </w:rPr>
        <w:tab/>
        <w:t>B) (4; 12);</w:t>
      </w:r>
      <w:r w:rsidRPr="00E244EC">
        <w:rPr>
          <w:lang w:val="sq-AL"/>
        </w:rPr>
        <w:tab/>
      </w:r>
      <w:r w:rsidRPr="00E244EC">
        <w:rPr>
          <w:lang w:val="sq-AL"/>
        </w:rPr>
        <w:tab/>
        <w:t xml:space="preserve"> C) (3;4);</w:t>
      </w:r>
      <w:r w:rsidRPr="00E244EC">
        <w:rPr>
          <w:lang w:val="sq-AL"/>
        </w:rPr>
        <w:tab/>
      </w:r>
      <w:r w:rsidRPr="00E244EC">
        <w:rPr>
          <w:lang w:val="sq-AL"/>
        </w:rPr>
        <w:tab/>
        <w:t>D) (3;8).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D7475A" w:rsidRPr="00E244EC" w:rsidRDefault="00D7475A" w:rsidP="00D7475A">
      <w:pPr>
        <w:pStyle w:val="ListParagraph"/>
        <w:ind w:left="1260"/>
        <w:rPr>
          <w:lang w:val="sq-AL"/>
        </w:rPr>
      </w:pPr>
    </w:p>
    <w:p w:rsidR="00D7475A" w:rsidRPr="00E244EC" w:rsidRDefault="00D7475A" w:rsidP="00D7475A">
      <w:pPr>
        <w:pStyle w:val="ListParagraph"/>
        <w:numPr>
          <w:ilvl w:val="0"/>
          <w:numId w:val="1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Për çiftin e numrave 6 e 4:</w:t>
      </w: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  <w:r w:rsidRPr="00E244EC">
        <w:rPr>
          <w:lang w:val="sq-AL"/>
        </w:rPr>
        <w:t xml:space="preserve">a) Shkruani 10 </w:t>
      </w:r>
      <w:r w:rsidR="00E244EC" w:rsidRPr="00E244EC">
        <w:rPr>
          <w:lang w:val="sq-AL"/>
        </w:rPr>
        <w:t>shumëfisha</w:t>
      </w:r>
      <w:r w:rsidRPr="00E244EC">
        <w:rPr>
          <w:lang w:val="sq-AL"/>
        </w:rPr>
        <w:t xml:space="preserve"> e parë të secilit numër.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2 pik</w:t>
      </w:r>
      <w:r w:rsidR="002D74F8" w:rsidRPr="00E244EC">
        <w:rPr>
          <w:lang w:val="sq-AL"/>
        </w:rPr>
        <w:t>ë</w:t>
      </w: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  <w:r w:rsidRPr="00E244EC">
        <w:rPr>
          <w:lang w:val="sq-AL"/>
        </w:rPr>
        <w:t xml:space="preserve">b) Shkruani disa </w:t>
      </w:r>
      <w:r w:rsidR="00E244EC" w:rsidRPr="00E244EC">
        <w:rPr>
          <w:lang w:val="sq-AL"/>
        </w:rPr>
        <w:t>shumëfisha</w:t>
      </w:r>
      <w:r w:rsidRPr="00E244EC">
        <w:rPr>
          <w:lang w:val="sq-AL"/>
        </w:rPr>
        <w:t xml:space="preserve"> të përbashkët të numrave.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  <w:r w:rsidRPr="00E244EC">
        <w:rPr>
          <w:lang w:val="sq-AL"/>
        </w:rPr>
        <w:t>c) Gjeni SHVP</w:t>
      </w:r>
      <w:r w:rsidR="004A1159">
        <w:rPr>
          <w:lang w:val="sq-AL"/>
        </w:rPr>
        <w:t>-në</w:t>
      </w:r>
      <w:r w:rsidRPr="00E244EC">
        <w:rPr>
          <w:lang w:val="sq-AL"/>
        </w:rPr>
        <w:t xml:space="preserve"> e numrave 6 e 4.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D7475A" w:rsidRPr="00E244EC" w:rsidRDefault="00D7475A" w:rsidP="00D7475A">
      <w:pPr>
        <w:pStyle w:val="ListParagraph"/>
        <w:ind w:left="900"/>
        <w:rPr>
          <w:lang w:val="sq-AL"/>
        </w:rPr>
      </w:pPr>
    </w:p>
    <w:p w:rsidR="00D7475A" w:rsidRPr="00E244EC" w:rsidRDefault="00D7475A" w:rsidP="00D7475A">
      <w:pPr>
        <w:pStyle w:val="ListParagraph"/>
        <w:numPr>
          <w:ilvl w:val="0"/>
          <w:numId w:val="17"/>
        </w:numPr>
        <w:spacing w:line="360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Plotëso vargun me tre kufiza</w:t>
      </w:r>
      <w:r w:rsidR="004A1159">
        <w:rPr>
          <w:lang w:val="sq-AL"/>
        </w:rPr>
        <w:t xml:space="preserve"> të tjera si rregullit të dhënë</w:t>
      </w:r>
      <w:r w:rsidRPr="00E244EC">
        <w:rPr>
          <w:lang w:val="sq-AL"/>
        </w:rPr>
        <w:t xml:space="preserve">: </w:t>
      </w:r>
    </w:p>
    <w:p w:rsidR="00D7475A" w:rsidRPr="00E244EC" w:rsidRDefault="00D7475A" w:rsidP="00D7475A">
      <w:pPr>
        <w:ind w:left="1440"/>
        <w:rPr>
          <w:lang w:val="sq-AL"/>
        </w:rPr>
      </w:pPr>
      <w:r w:rsidRPr="00E244EC">
        <w:rPr>
          <w:lang w:val="sq-AL"/>
        </w:rPr>
        <w:t>• 11, 1</w:t>
      </w:r>
      <w:r w:rsidR="0099525C" w:rsidRPr="00E244EC">
        <w:rPr>
          <w:lang w:val="sq-AL"/>
        </w:rPr>
        <w:t>7</w:t>
      </w:r>
      <w:r w:rsidRPr="00E244EC">
        <w:rPr>
          <w:lang w:val="sq-AL"/>
        </w:rPr>
        <w:t xml:space="preserve">,........., ........, ......., (shto 6); 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D7475A" w:rsidRPr="00E244EC" w:rsidRDefault="00D7475A" w:rsidP="00D7475A">
      <w:pPr>
        <w:ind w:left="1440"/>
        <w:rPr>
          <w:lang w:val="sq-AL"/>
        </w:rPr>
      </w:pPr>
    </w:p>
    <w:p w:rsidR="00D7475A" w:rsidRPr="00E244EC" w:rsidRDefault="00D7475A" w:rsidP="00D7475A">
      <w:pPr>
        <w:ind w:left="720" w:firstLine="720"/>
        <w:rPr>
          <w:lang w:val="sq-AL"/>
        </w:rPr>
      </w:pPr>
      <w:r w:rsidRPr="00E244EC">
        <w:rPr>
          <w:lang w:val="sq-AL"/>
        </w:rPr>
        <w:t xml:space="preserve">• 24, 19, ......., ........, .......,  (zbrit 5); 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1 pik</w:t>
      </w:r>
      <w:r w:rsidR="002D74F8" w:rsidRPr="00E244EC">
        <w:rPr>
          <w:lang w:val="sq-AL"/>
        </w:rPr>
        <w:t>ë</w:t>
      </w:r>
    </w:p>
    <w:p w:rsidR="00A91FD5" w:rsidRPr="00E244EC" w:rsidRDefault="00A91FD5" w:rsidP="00B06C32">
      <w:pPr>
        <w:spacing w:line="360" w:lineRule="auto"/>
        <w:rPr>
          <w:color w:val="FF0000"/>
          <w:lang w:val="sq-AL"/>
        </w:rPr>
      </w:pPr>
    </w:p>
    <w:p w:rsidR="00D54CF3" w:rsidRPr="00E244EC" w:rsidRDefault="00D54CF3" w:rsidP="00D54CF3">
      <w:pPr>
        <w:pStyle w:val="ListParagraph"/>
        <w:numPr>
          <w:ilvl w:val="0"/>
          <w:numId w:val="17"/>
        </w:numPr>
        <w:rPr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Lidhni me shigjet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thyesat e barabarta nga bashk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sia e par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dhe e dyt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: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2 pik</w:t>
      </w:r>
      <w:r w:rsidR="002D74F8" w:rsidRPr="00E244EC">
        <w:rPr>
          <w:lang w:val="sq-AL"/>
        </w:rPr>
        <w:t>ë</w:t>
      </w:r>
    </w:p>
    <w:p w:rsidR="00A91FD5" w:rsidRPr="00E244EC" w:rsidRDefault="00D54CF3" w:rsidP="00B06C32">
      <w:pPr>
        <w:spacing w:line="360" w:lineRule="auto"/>
        <w:rPr>
          <w:color w:val="FF0000"/>
          <w:lang w:val="sq-AL"/>
        </w:rPr>
      </w:pPr>
      <w:r w:rsidRPr="00E244EC">
        <w:rPr>
          <w:noProof/>
          <w:color w:val="FF0000"/>
          <w:lang w:val="sq-AL"/>
        </w:rPr>
        <w:drawing>
          <wp:inline distT="0" distB="0" distL="0" distR="0">
            <wp:extent cx="3646788" cy="1149220"/>
            <wp:effectExtent l="19050" t="0" r="0" b="0"/>
            <wp:docPr id="15" name="Picture 15" descr="C:\Users\Irena\Documents\n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Irena\Documents\n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796" cy="1149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FD5" w:rsidRPr="00E244EC" w:rsidRDefault="000A7D01" w:rsidP="000A7D01">
      <w:pPr>
        <w:pStyle w:val="ListParagraph"/>
        <w:numPr>
          <w:ilvl w:val="0"/>
          <w:numId w:val="17"/>
        </w:numPr>
        <w:shd w:val="clear" w:color="auto" w:fill="FFFFFF" w:themeFill="background1"/>
        <w:spacing w:line="360" w:lineRule="auto"/>
        <w:rPr>
          <w:color w:val="FF0000"/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 xml:space="preserve"> Tregoni ç</w:t>
      </w:r>
      <w:r w:rsidR="00C6059C">
        <w:rPr>
          <w:lang w:val="sq-AL"/>
        </w:rPr>
        <w:t>’</w:t>
      </w:r>
      <w:r w:rsidRPr="00E244EC">
        <w:rPr>
          <w:lang w:val="sq-AL"/>
        </w:rPr>
        <w:t>pjes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</w:t>
      </w:r>
      <w:r w:rsidR="0042260E" w:rsidRPr="00E244EC">
        <w:rPr>
          <w:lang w:val="sq-AL"/>
        </w:rPr>
        <w:t>shiritit</w:t>
      </w:r>
      <w:r w:rsidRPr="00E244EC">
        <w:rPr>
          <w:lang w:val="sq-AL"/>
        </w:rPr>
        <w:t xml:space="preserve"> ka ngjyrosur </w:t>
      </w:r>
      <w:r w:rsidR="0042260E" w:rsidRPr="00E244EC">
        <w:rPr>
          <w:lang w:val="sq-AL"/>
        </w:rPr>
        <w:t>Miri</w:t>
      </w:r>
      <w:r w:rsidRPr="00E244EC">
        <w:rPr>
          <w:lang w:val="sq-AL"/>
        </w:rPr>
        <w:t>:</w:t>
      </w:r>
      <w:r w:rsidRPr="00E244EC">
        <w:rPr>
          <w:lang w:val="sq-AL"/>
        </w:rPr>
        <w:tab/>
      </w:r>
      <w:r w:rsidR="0042260E" w:rsidRPr="00E244EC">
        <w:rPr>
          <w:lang w:val="sq-AL"/>
        </w:rPr>
        <w:tab/>
      </w:r>
      <w:r w:rsidR="0042260E" w:rsidRPr="00E244EC">
        <w:rPr>
          <w:lang w:val="sq-AL"/>
        </w:rPr>
        <w:tab/>
      </w:r>
      <w:r w:rsidR="0042260E" w:rsidRPr="00E244EC">
        <w:rPr>
          <w:lang w:val="sq-AL"/>
        </w:rPr>
        <w:tab/>
      </w:r>
      <w:r w:rsidR="0042260E" w:rsidRPr="00E244EC">
        <w:rPr>
          <w:lang w:val="sq-AL"/>
        </w:rPr>
        <w:tab/>
      </w:r>
      <w:r w:rsidR="0042260E" w:rsidRPr="00E244EC">
        <w:rPr>
          <w:lang w:val="sq-AL"/>
        </w:rPr>
        <w:tab/>
      </w:r>
      <w:r w:rsidR="0042260E" w:rsidRPr="00E244EC">
        <w:rPr>
          <w:lang w:val="sq-AL"/>
        </w:rPr>
        <w:tab/>
        <w:t>6 pik</w:t>
      </w:r>
      <w:r w:rsidR="002D74F8" w:rsidRPr="00E244EC">
        <w:rPr>
          <w:lang w:val="sq-AL"/>
        </w:rPr>
        <w:t>ë</w:t>
      </w:r>
    </w:p>
    <w:p w:rsidR="00A91FD5" w:rsidRPr="00E244EC" w:rsidRDefault="0042260E" w:rsidP="00B06C32">
      <w:pPr>
        <w:spacing w:line="360" w:lineRule="auto"/>
        <w:rPr>
          <w:color w:val="FF0000"/>
          <w:lang w:val="sq-AL"/>
        </w:rPr>
      </w:pPr>
      <w:r w:rsidRPr="00E244EC">
        <w:rPr>
          <w:noProof/>
          <w:color w:val="FF0000"/>
          <w:lang w:val="sq-AL"/>
        </w:rPr>
        <w:drawing>
          <wp:inline distT="0" distB="0" distL="0" distR="0">
            <wp:extent cx="6858000" cy="1620930"/>
            <wp:effectExtent l="19050" t="0" r="0" b="0"/>
            <wp:docPr id="5" name="Picture 16" descr="C:\Users\Irena\Documents\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Irena\Documents\mm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62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CF3" w:rsidRPr="00E244EC" w:rsidRDefault="00D54CF3" w:rsidP="00B06C32">
      <w:pPr>
        <w:spacing w:line="360" w:lineRule="auto"/>
        <w:rPr>
          <w:color w:val="FF0000"/>
          <w:lang w:val="sq-AL"/>
        </w:rPr>
      </w:pPr>
    </w:p>
    <w:p w:rsidR="00065D4A" w:rsidRPr="00E244EC" w:rsidRDefault="00065D4A" w:rsidP="00065D4A">
      <w:pPr>
        <w:pStyle w:val="ListParagraph"/>
        <w:numPr>
          <w:ilvl w:val="0"/>
          <w:numId w:val="17"/>
        </w:numPr>
        <w:spacing w:line="360" w:lineRule="auto"/>
        <w:rPr>
          <w:color w:val="FF0000"/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>Rrumbullakos numrin 137,062 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:</w:t>
      </w:r>
    </w:p>
    <w:p w:rsidR="00065D4A" w:rsidRPr="00E244EC" w:rsidRDefault="00065D4A" w:rsidP="00065D4A">
      <w:pPr>
        <w:pStyle w:val="ListParagraph"/>
        <w:numPr>
          <w:ilvl w:val="0"/>
          <w:numId w:val="10"/>
        </w:numPr>
        <w:rPr>
          <w:lang w:val="sq-AL"/>
        </w:rPr>
        <w:sectPr w:rsidR="00065D4A" w:rsidRPr="00E244EC" w:rsidSect="00065D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65D4A" w:rsidRPr="00E244EC" w:rsidRDefault="00065D4A" w:rsidP="00065D4A">
      <w:pPr>
        <w:pStyle w:val="ListParagraph"/>
        <w:numPr>
          <w:ilvl w:val="0"/>
          <w:numId w:val="19"/>
        </w:numPr>
        <w:rPr>
          <w:lang w:val="sq-AL"/>
        </w:rPr>
      </w:pPr>
      <w:r w:rsidRPr="00E244EC">
        <w:rPr>
          <w:lang w:val="sq-AL"/>
        </w:rPr>
        <w:lastRenderedPageBreak/>
        <w:t>qind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shen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rt;____________</w:t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</w:r>
      <w:r w:rsidRPr="00E244EC">
        <w:rPr>
          <w:lang w:val="sq-AL"/>
        </w:rPr>
        <w:tab/>
        <w:t>4 pik</w:t>
      </w:r>
      <w:r w:rsidR="002D74F8" w:rsidRPr="00E244EC">
        <w:rPr>
          <w:lang w:val="sq-AL"/>
        </w:rPr>
        <w:t>ë</w:t>
      </w:r>
    </w:p>
    <w:p w:rsidR="00065D4A" w:rsidRPr="00E244EC" w:rsidRDefault="00065D4A" w:rsidP="00065D4A">
      <w:pPr>
        <w:pStyle w:val="ListParagraph"/>
        <w:numPr>
          <w:ilvl w:val="0"/>
          <w:numId w:val="19"/>
        </w:numPr>
        <w:rPr>
          <w:lang w:val="sq-AL"/>
        </w:rPr>
      </w:pPr>
      <w:r w:rsidRPr="00E244EC">
        <w:rPr>
          <w:lang w:val="sq-AL"/>
        </w:rPr>
        <w:t>nj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shen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rt;______________</w:t>
      </w:r>
    </w:p>
    <w:p w:rsidR="00065D4A" w:rsidRPr="00E244EC" w:rsidRDefault="00065D4A" w:rsidP="00065D4A">
      <w:pPr>
        <w:pStyle w:val="ListParagraph"/>
        <w:numPr>
          <w:ilvl w:val="0"/>
          <w:numId w:val="19"/>
        </w:numPr>
        <w:rPr>
          <w:lang w:val="sq-AL"/>
        </w:rPr>
      </w:pPr>
      <w:r w:rsidRPr="00E244EC">
        <w:rPr>
          <w:lang w:val="sq-AL"/>
        </w:rPr>
        <w:t>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qind</w:t>
      </w:r>
      <w:r w:rsidR="00C6059C">
        <w:rPr>
          <w:lang w:val="sq-AL"/>
        </w:rPr>
        <w:t>t</w:t>
      </w:r>
      <w:r w:rsidRPr="00E244EC">
        <w:rPr>
          <w:lang w:val="sq-AL"/>
        </w:rPr>
        <w:t>at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rt;_________</w:t>
      </w:r>
    </w:p>
    <w:p w:rsidR="00065D4A" w:rsidRPr="00E244EC" w:rsidRDefault="00065D4A" w:rsidP="00065D4A">
      <w:pPr>
        <w:pStyle w:val="ListParagraph"/>
        <w:numPr>
          <w:ilvl w:val="0"/>
          <w:numId w:val="19"/>
        </w:numPr>
        <w:rPr>
          <w:lang w:val="sq-AL"/>
        </w:rPr>
      </w:pPr>
      <w:r w:rsidRPr="00E244EC">
        <w:rPr>
          <w:lang w:val="sq-AL"/>
        </w:rPr>
        <w:t>n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dhjetat m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t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 xml:space="preserve"> af</w:t>
      </w:r>
      <w:r w:rsidR="002D74F8" w:rsidRPr="00E244EC">
        <w:rPr>
          <w:lang w:val="sq-AL"/>
        </w:rPr>
        <w:t>ë</w:t>
      </w:r>
      <w:r w:rsidRPr="00E244EC">
        <w:rPr>
          <w:lang w:val="sq-AL"/>
        </w:rPr>
        <w:t>rt;_________</w:t>
      </w:r>
    </w:p>
    <w:p w:rsidR="00065D4A" w:rsidRPr="00E244EC" w:rsidRDefault="00065D4A" w:rsidP="00065D4A">
      <w:pPr>
        <w:rPr>
          <w:lang w:val="sq-AL"/>
        </w:rPr>
        <w:sectPr w:rsidR="00065D4A" w:rsidRPr="00E244EC" w:rsidSect="002B08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65D4A" w:rsidRPr="00E244EC" w:rsidRDefault="00065D4A" w:rsidP="00065D4A">
      <w:pPr>
        <w:ind w:left="540"/>
        <w:rPr>
          <w:lang w:val="sq-AL"/>
        </w:rPr>
      </w:pPr>
    </w:p>
    <w:p w:rsidR="00065D4A" w:rsidRPr="00E244EC" w:rsidRDefault="00065D4A" w:rsidP="00065D4A">
      <w:pPr>
        <w:rPr>
          <w:lang w:val="sq-AL"/>
        </w:rPr>
      </w:pPr>
    </w:p>
    <w:p w:rsidR="00065D4A" w:rsidRPr="00E244EC" w:rsidRDefault="00065D4A" w:rsidP="00065D4A">
      <w:pPr>
        <w:rPr>
          <w:lang w:val="sq-AL"/>
        </w:rPr>
      </w:pPr>
    </w:p>
    <w:p w:rsidR="00065D4A" w:rsidRPr="00E244EC" w:rsidRDefault="00065D4A" w:rsidP="00065D4A">
      <w:pPr>
        <w:pStyle w:val="ListParagraph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sq-AL"/>
        </w:rPr>
      </w:pPr>
      <w:r w:rsidRPr="00E244EC">
        <w:rPr>
          <w:sz w:val="36"/>
          <w:szCs w:val="36"/>
          <w:lang w:val="sq-AL"/>
        </w:rPr>
        <w:sym w:font="Wingdings" w:char="F03F"/>
      </w:r>
      <w:r w:rsidRPr="00E244EC">
        <w:rPr>
          <w:color w:val="000000" w:themeColor="text1"/>
          <w:lang w:val="sq-AL"/>
        </w:rPr>
        <w:t>Në një testim matematike Era mori 38 pikë nga 50. Në nj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tjet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r testim mori 28 pikë nga 40. Në cilin nga testimet Era ka rezultatin më të lartë. Argumento përgjigjen.</w:t>
      </w:r>
    </w:p>
    <w:p w:rsidR="00065D4A" w:rsidRPr="00E244EC" w:rsidRDefault="00065D4A" w:rsidP="00065D4A">
      <w:pPr>
        <w:pStyle w:val="ListParagraph"/>
        <w:spacing w:line="276" w:lineRule="auto"/>
        <w:ind w:left="540"/>
        <w:jc w:val="both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  <w:t>2 pik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</w:p>
    <w:p w:rsidR="00065D4A" w:rsidRPr="00E244EC" w:rsidRDefault="00065D4A" w:rsidP="00213DA5">
      <w:pPr>
        <w:spacing w:line="360" w:lineRule="auto"/>
        <w:rPr>
          <w:color w:val="000000" w:themeColor="text1"/>
          <w:lang w:val="sq-AL"/>
        </w:rPr>
      </w:pPr>
      <w:r w:rsidRPr="00E244EC">
        <w:rPr>
          <w:color w:val="FF0000"/>
          <w:lang w:val="sq-AL"/>
        </w:rPr>
        <w:tab/>
        <w:t xml:space="preserve">      </w:t>
      </w:r>
    </w:p>
    <w:p w:rsidR="00065D4A" w:rsidRPr="00E244EC" w:rsidRDefault="00065D4A" w:rsidP="00213DA5">
      <w:pPr>
        <w:pStyle w:val="ListParagraph"/>
        <w:numPr>
          <w:ilvl w:val="0"/>
          <w:numId w:val="17"/>
        </w:numPr>
        <w:spacing w:line="360" w:lineRule="auto"/>
        <w:rPr>
          <w:color w:val="FF0000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Pr="00E244EC">
        <w:rPr>
          <w:lang w:val="sq-AL"/>
        </w:rPr>
        <w:t xml:space="preserve">Në tabelën e mëposhtme jepen rrezet (në mijë km) e planetëve të sistemit diellor. </w:t>
      </w:r>
      <w:r w:rsidR="00213DA5" w:rsidRPr="00E244EC">
        <w:rPr>
          <w:lang w:val="sq-AL"/>
        </w:rPr>
        <w:tab/>
      </w:r>
      <w:r w:rsidR="00213DA5" w:rsidRPr="00E244EC">
        <w:rPr>
          <w:lang w:val="sq-AL"/>
        </w:rPr>
        <w:tab/>
        <w:t>2 pik</w:t>
      </w:r>
      <w:r w:rsidR="002D74F8" w:rsidRPr="00E244EC">
        <w:rPr>
          <w:lang w:val="sq-AL"/>
        </w:rPr>
        <w:t>ë</w:t>
      </w:r>
    </w:p>
    <w:tbl>
      <w:tblPr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56"/>
        <w:gridCol w:w="814"/>
        <w:gridCol w:w="990"/>
        <w:gridCol w:w="1003"/>
        <w:gridCol w:w="955"/>
        <w:gridCol w:w="957"/>
        <w:gridCol w:w="956"/>
        <w:gridCol w:w="955"/>
        <w:gridCol w:w="957"/>
      </w:tblGrid>
      <w:tr w:rsidR="00065D4A" w:rsidRPr="00E244EC" w:rsidTr="00065D4A">
        <w:tc>
          <w:tcPr>
            <w:tcW w:w="1256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 xml:space="preserve">Planeti </w:t>
            </w:r>
          </w:p>
        </w:tc>
        <w:tc>
          <w:tcPr>
            <w:tcW w:w="814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Toka</w:t>
            </w:r>
          </w:p>
        </w:tc>
        <w:tc>
          <w:tcPr>
            <w:tcW w:w="990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Neptuni</w:t>
            </w:r>
          </w:p>
        </w:tc>
        <w:tc>
          <w:tcPr>
            <w:tcW w:w="1003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M</w:t>
            </w:r>
            <w:ins w:id="0" w:author="Loreta Berhami" w:date="2018-08-27T11:36:00Z">
              <w:r w:rsidRPr="00C6059C">
                <w:rPr>
                  <w:u w:val="single"/>
                  <w:lang w:val="sq-AL"/>
                </w:rPr>
                <w:t>ë</w:t>
              </w:r>
            </w:ins>
            <w:r w:rsidRPr="00E244EC">
              <w:rPr>
                <w:lang w:val="sq-AL"/>
              </w:rPr>
              <w:t>rkuri</w:t>
            </w:r>
          </w:p>
        </w:tc>
        <w:tc>
          <w:tcPr>
            <w:tcW w:w="955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Marsi</w:t>
            </w:r>
          </w:p>
        </w:tc>
        <w:tc>
          <w:tcPr>
            <w:tcW w:w="957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Jupiteri</w:t>
            </w:r>
          </w:p>
        </w:tc>
        <w:tc>
          <w:tcPr>
            <w:tcW w:w="956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Venusi</w:t>
            </w:r>
          </w:p>
        </w:tc>
        <w:tc>
          <w:tcPr>
            <w:tcW w:w="955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Urani</w:t>
            </w:r>
          </w:p>
        </w:tc>
        <w:tc>
          <w:tcPr>
            <w:tcW w:w="957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Saturni</w:t>
            </w:r>
          </w:p>
        </w:tc>
      </w:tr>
      <w:tr w:rsidR="00065D4A" w:rsidRPr="00E244EC" w:rsidTr="00065D4A">
        <w:tc>
          <w:tcPr>
            <w:tcW w:w="1256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Rrezja (në mijë km)</w:t>
            </w:r>
          </w:p>
        </w:tc>
        <w:tc>
          <w:tcPr>
            <w:tcW w:w="814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6,378</w:t>
            </w:r>
          </w:p>
        </w:tc>
        <w:tc>
          <w:tcPr>
            <w:tcW w:w="990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25,269</w:t>
            </w:r>
          </w:p>
        </w:tc>
        <w:tc>
          <w:tcPr>
            <w:tcW w:w="1003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2,439</w:t>
            </w:r>
          </w:p>
        </w:tc>
        <w:tc>
          <w:tcPr>
            <w:tcW w:w="955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3,397</w:t>
            </w:r>
          </w:p>
        </w:tc>
        <w:tc>
          <w:tcPr>
            <w:tcW w:w="957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71,49</w:t>
            </w:r>
          </w:p>
        </w:tc>
        <w:tc>
          <w:tcPr>
            <w:tcW w:w="956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6,052</w:t>
            </w:r>
          </w:p>
        </w:tc>
        <w:tc>
          <w:tcPr>
            <w:tcW w:w="955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25,559</w:t>
            </w:r>
          </w:p>
        </w:tc>
        <w:tc>
          <w:tcPr>
            <w:tcW w:w="957" w:type="dxa"/>
          </w:tcPr>
          <w:p w:rsidR="00065D4A" w:rsidRPr="00E244EC" w:rsidRDefault="00065D4A" w:rsidP="00746420">
            <w:pPr>
              <w:rPr>
                <w:lang w:val="sq-AL"/>
              </w:rPr>
            </w:pPr>
            <w:r w:rsidRPr="00E244EC">
              <w:rPr>
                <w:lang w:val="sq-AL"/>
              </w:rPr>
              <w:t>60,268</w:t>
            </w:r>
          </w:p>
        </w:tc>
      </w:tr>
    </w:tbl>
    <w:p w:rsidR="00065D4A" w:rsidRPr="00E244EC" w:rsidRDefault="00065D4A" w:rsidP="00065D4A">
      <w:pPr>
        <w:spacing w:line="360" w:lineRule="auto"/>
        <w:rPr>
          <w:color w:val="FF0000"/>
          <w:lang w:val="sq-AL"/>
        </w:rPr>
      </w:pPr>
    </w:p>
    <w:p w:rsidR="00065D4A" w:rsidRPr="00E244EC" w:rsidRDefault="00065D4A" w:rsidP="00065D4A">
      <w:pPr>
        <w:spacing w:line="360" w:lineRule="auto"/>
        <w:ind w:firstLine="720"/>
        <w:rPr>
          <w:color w:val="000000" w:themeColor="text1"/>
          <w:vertAlign w:val="superscript"/>
          <w:lang w:val="sq-AL"/>
        </w:rPr>
      </w:pPr>
      <w:r w:rsidRPr="00E244EC">
        <w:rPr>
          <w:color w:val="000000" w:themeColor="text1"/>
          <w:lang w:val="sq-AL"/>
        </w:rPr>
        <w:t xml:space="preserve">Radhitni </w:t>
      </w:r>
      <w:r w:rsidR="00C6059C" w:rsidRPr="00E244EC">
        <w:rPr>
          <w:color w:val="000000" w:themeColor="text1"/>
          <w:lang w:val="sq-AL"/>
        </w:rPr>
        <w:t>planetët</w:t>
      </w:r>
      <w:r w:rsidR="00213DA5" w:rsidRPr="00E244EC">
        <w:rPr>
          <w:color w:val="000000" w:themeColor="text1"/>
          <w:lang w:val="sq-AL"/>
        </w:rPr>
        <w:t xml:space="preserve"> n</w:t>
      </w:r>
      <w:r w:rsidR="002D74F8" w:rsidRPr="00E244EC">
        <w:rPr>
          <w:color w:val="000000" w:themeColor="text1"/>
          <w:lang w:val="sq-AL"/>
        </w:rPr>
        <w:t>ë</w:t>
      </w:r>
      <w:r w:rsidR="00213DA5" w:rsidRPr="00E244EC">
        <w:rPr>
          <w:color w:val="000000" w:themeColor="text1"/>
          <w:lang w:val="sq-AL"/>
        </w:rPr>
        <w:t xml:space="preserve"> rritje</w:t>
      </w:r>
      <w:r w:rsidRPr="00E244EC">
        <w:rPr>
          <w:color w:val="000000" w:themeColor="text1"/>
          <w:lang w:val="sq-AL"/>
        </w:rPr>
        <w:t xml:space="preserve">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</w:t>
      </w:r>
      <w:r w:rsidR="00213DA5" w:rsidRPr="00E244EC">
        <w:rPr>
          <w:color w:val="000000" w:themeColor="text1"/>
          <w:lang w:val="sq-AL"/>
        </w:rPr>
        <w:t>rrezeve t</w:t>
      </w:r>
      <w:r w:rsidR="002D74F8" w:rsidRPr="00E244EC">
        <w:rPr>
          <w:color w:val="000000" w:themeColor="text1"/>
          <w:lang w:val="sq-AL"/>
        </w:rPr>
        <w:t>ë</w:t>
      </w:r>
      <w:r w:rsidR="00213DA5" w:rsidRPr="00E244EC">
        <w:rPr>
          <w:color w:val="000000" w:themeColor="text1"/>
          <w:lang w:val="sq-AL"/>
        </w:rPr>
        <w:t xml:space="preserve"> tyre.</w:t>
      </w:r>
    </w:p>
    <w:p w:rsidR="00065D4A" w:rsidRPr="00E244EC" w:rsidRDefault="00065D4A" w:rsidP="00065D4A">
      <w:pPr>
        <w:spacing w:line="360" w:lineRule="auto"/>
        <w:rPr>
          <w:color w:val="000000" w:themeColor="text1"/>
          <w:lang w:val="sq-AL"/>
        </w:rPr>
      </w:pPr>
    </w:p>
    <w:p w:rsidR="00065D4A" w:rsidRPr="00E244EC" w:rsidRDefault="00065D4A" w:rsidP="00065D4A">
      <w:pPr>
        <w:spacing w:line="360" w:lineRule="auto"/>
        <w:rPr>
          <w:color w:val="000000" w:themeColor="text1"/>
          <w:lang w:val="sq-AL"/>
        </w:rPr>
      </w:pPr>
    </w:p>
    <w:p w:rsidR="00065D4A" w:rsidRPr="00E244EC" w:rsidRDefault="00065D4A" w:rsidP="00213DA5">
      <w:pPr>
        <w:pStyle w:val="ListParagraph"/>
        <w:numPr>
          <w:ilvl w:val="0"/>
          <w:numId w:val="17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sz w:val="36"/>
          <w:szCs w:val="36"/>
          <w:lang w:val="sq-AL"/>
        </w:rPr>
        <w:sym w:font="Wingdings" w:char="F03F"/>
      </w:r>
      <w:r w:rsidR="00213DA5" w:rsidRPr="00E244EC">
        <w:rPr>
          <w:color w:val="000000" w:themeColor="text1"/>
          <w:lang w:val="sq-AL"/>
        </w:rPr>
        <w:t>Arb</w:t>
      </w:r>
      <w:r w:rsidR="002D74F8" w:rsidRPr="00E244EC">
        <w:rPr>
          <w:color w:val="000000" w:themeColor="text1"/>
          <w:lang w:val="sq-AL"/>
        </w:rPr>
        <w:t>ë</w:t>
      </w:r>
      <w:r w:rsidR="00213DA5" w:rsidRPr="00E244EC">
        <w:rPr>
          <w:color w:val="000000" w:themeColor="text1"/>
          <w:lang w:val="sq-AL"/>
        </w:rPr>
        <w:t>ri kishte n</w:t>
      </w:r>
      <w:r w:rsidR="002D74F8" w:rsidRPr="00E244EC">
        <w:rPr>
          <w:color w:val="000000" w:themeColor="text1"/>
          <w:lang w:val="sq-AL"/>
        </w:rPr>
        <w:t>ë</w:t>
      </w:r>
      <w:r w:rsidR="00213DA5" w:rsidRPr="00E244EC">
        <w:rPr>
          <w:color w:val="000000" w:themeColor="text1"/>
          <w:lang w:val="sq-AL"/>
        </w:rPr>
        <w:t xml:space="preserve"> kursimet e tij 5000 lek</w:t>
      </w:r>
      <w:r w:rsidR="002D74F8" w:rsidRPr="00E244EC">
        <w:rPr>
          <w:color w:val="000000" w:themeColor="text1"/>
          <w:lang w:val="sq-AL"/>
        </w:rPr>
        <w:t>ë</w:t>
      </w:r>
      <w:r w:rsidR="00213DA5" w:rsidRPr="00E244EC">
        <w:rPr>
          <w:color w:val="000000" w:themeColor="text1"/>
          <w:lang w:val="sq-AL"/>
        </w:rPr>
        <w:t>.</w:t>
      </w:r>
      <w:r w:rsidRPr="00E244EC">
        <w:rPr>
          <w:color w:val="000000" w:themeColor="text1"/>
          <w:lang w:val="sq-AL"/>
        </w:rPr>
        <w:t xml:space="preserve"> </w:t>
      </w:r>
      <w:r w:rsidR="00FC79AD" w:rsidRPr="00E244EC">
        <w:rPr>
          <w:color w:val="000000" w:themeColor="text1"/>
          <w:lang w:val="sq-AL"/>
        </w:rPr>
        <w:t>Ai bleu 3 libra artistik me çmim 450 lek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 xml:space="preserve"> dhe 2 albume fotografish me çmim 550 lek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>.</w:t>
      </w:r>
    </w:p>
    <w:p w:rsidR="00065D4A" w:rsidRPr="00E244EC" w:rsidRDefault="00065D4A" w:rsidP="00FC79AD">
      <w:pPr>
        <w:pStyle w:val="ListParagraph"/>
        <w:numPr>
          <w:ilvl w:val="0"/>
          <w:numId w:val="20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 xml:space="preserve">Gjeni </w:t>
      </w:r>
      <w:r w:rsidR="00FC79AD" w:rsidRPr="00E244EC">
        <w:rPr>
          <w:color w:val="000000" w:themeColor="text1"/>
          <w:lang w:val="sq-AL"/>
        </w:rPr>
        <w:t>raportin e lek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>ve t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 xml:space="preserve"> shpenzuar p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>r librat artistik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 xml:space="preserve"> me ato t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 xml:space="preserve"> shpenzuar p</w:t>
      </w:r>
      <w:r w:rsidR="002D74F8" w:rsidRPr="00E244EC">
        <w:rPr>
          <w:color w:val="000000" w:themeColor="text1"/>
          <w:lang w:val="sq-AL"/>
        </w:rPr>
        <w:t>ë</w:t>
      </w:r>
      <w:r w:rsidR="00FC79AD" w:rsidRPr="00E244EC">
        <w:rPr>
          <w:color w:val="000000" w:themeColor="text1"/>
          <w:lang w:val="sq-AL"/>
        </w:rPr>
        <w:t>r albumet fotografik.</w:t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="00FC79AD"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  <w:t>1 pik</w:t>
      </w:r>
      <w:r w:rsidR="002D74F8" w:rsidRPr="00E244EC">
        <w:rPr>
          <w:color w:val="000000" w:themeColor="text1"/>
          <w:lang w:val="sq-AL"/>
        </w:rPr>
        <w:t>ë</w:t>
      </w:r>
    </w:p>
    <w:p w:rsidR="00065D4A" w:rsidRPr="00E244EC" w:rsidRDefault="00065D4A" w:rsidP="00065D4A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065D4A" w:rsidRPr="00E244EC" w:rsidRDefault="00065D4A" w:rsidP="00065D4A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065D4A" w:rsidRPr="00E244EC" w:rsidRDefault="00FC79AD" w:rsidP="00FC79AD">
      <w:pPr>
        <w:pStyle w:val="ListParagraph"/>
        <w:numPr>
          <w:ilvl w:val="0"/>
          <w:numId w:val="20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Gjeni sa % 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lek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ve shpenzoi p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r librat artistik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.</w:t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Pr="00E244EC">
        <w:rPr>
          <w:color w:val="000000" w:themeColor="text1"/>
          <w:lang w:val="sq-AL"/>
        </w:rPr>
        <w:tab/>
      </w:r>
      <w:r w:rsidR="00065D4A" w:rsidRPr="00E244EC">
        <w:rPr>
          <w:color w:val="000000" w:themeColor="text1"/>
          <w:lang w:val="sq-AL"/>
        </w:rPr>
        <w:tab/>
      </w:r>
      <w:r w:rsidR="00065D4A" w:rsidRPr="00E244EC">
        <w:rPr>
          <w:color w:val="000000" w:themeColor="text1"/>
          <w:lang w:val="sq-AL"/>
        </w:rPr>
        <w:tab/>
      </w:r>
      <w:r w:rsidR="00D67603" w:rsidRPr="00E244EC">
        <w:rPr>
          <w:color w:val="000000" w:themeColor="text1"/>
          <w:lang w:val="sq-AL"/>
        </w:rPr>
        <w:tab/>
      </w:r>
      <w:r w:rsidR="00065D4A" w:rsidRPr="00E244EC">
        <w:rPr>
          <w:color w:val="000000" w:themeColor="text1"/>
          <w:lang w:val="sq-AL"/>
        </w:rPr>
        <w:t>1 pik</w:t>
      </w:r>
      <w:r w:rsidR="002D74F8" w:rsidRPr="00E244EC">
        <w:rPr>
          <w:color w:val="000000" w:themeColor="text1"/>
          <w:lang w:val="sq-AL"/>
        </w:rPr>
        <w:t>ë</w:t>
      </w:r>
    </w:p>
    <w:p w:rsidR="00065D4A" w:rsidRPr="00E244EC" w:rsidRDefault="00065D4A" w:rsidP="00065D4A">
      <w:pPr>
        <w:pStyle w:val="ListParagraph"/>
        <w:spacing w:line="276" w:lineRule="auto"/>
        <w:ind w:left="900"/>
        <w:rPr>
          <w:color w:val="000000" w:themeColor="text1"/>
          <w:lang w:val="sq-AL"/>
        </w:rPr>
      </w:pPr>
    </w:p>
    <w:p w:rsidR="00065D4A" w:rsidRPr="00E244EC" w:rsidRDefault="00065D4A" w:rsidP="00065D4A">
      <w:pPr>
        <w:spacing w:line="276" w:lineRule="auto"/>
        <w:rPr>
          <w:color w:val="000000" w:themeColor="text1"/>
          <w:lang w:val="sq-AL"/>
        </w:rPr>
      </w:pPr>
    </w:p>
    <w:p w:rsidR="009A1493" w:rsidRPr="00E244EC" w:rsidRDefault="00FC79AD" w:rsidP="00FC79AD">
      <w:pPr>
        <w:pStyle w:val="ListParagraph"/>
        <w:numPr>
          <w:ilvl w:val="0"/>
          <w:numId w:val="20"/>
        </w:numPr>
        <w:spacing w:line="276" w:lineRule="auto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Nga lek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t q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i mbet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>n me 40</w:t>
      </w:r>
      <w:r w:rsidR="00C6059C">
        <w:rPr>
          <w:color w:val="000000" w:themeColor="text1"/>
          <w:lang w:val="sq-AL"/>
        </w:rPr>
        <w:t xml:space="preserve"> </w:t>
      </w:r>
      <w:r w:rsidR="00065D4A" w:rsidRPr="00E244EC">
        <w:rPr>
          <w:color w:val="000000" w:themeColor="text1"/>
          <w:lang w:val="sq-AL"/>
        </w:rPr>
        <w:t xml:space="preserve">% </w:t>
      </w:r>
      <w:r w:rsidRPr="00E244EC">
        <w:rPr>
          <w:color w:val="000000" w:themeColor="text1"/>
          <w:lang w:val="sq-AL"/>
        </w:rPr>
        <w:t>t</w:t>
      </w:r>
      <w:r w:rsidR="002D74F8" w:rsidRPr="00E244EC">
        <w:rPr>
          <w:color w:val="000000" w:themeColor="text1"/>
          <w:lang w:val="sq-AL"/>
        </w:rPr>
        <w:t>ë</w:t>
      </w:r>
      <w:r w:rsidRPr="00E244EC">
        <w:rPr>
          <w:color w:val="000000" w:themeColor="text1"/>
          <w:lang w:val="sq-AL"/>
        </w:rPr>
        <w:t xml:space="preserve"> </w:t>
      </w:r>
      <w:r w:rsidR="009A1493" w:rsidRPr="00E244EC">
        <w:rPr>
          <w:color w:val="000000" w:themeColor="text1"/>
          <w:lang w:val="sq-AL"/>
        </w:rPr>
        <w:t>tyre</w:t>
      </w:r>
      <w:r w:rsidRPr="00E244EC">
        <w:rPr>
          <w:color w:val="000000" w:themeColor="text1"/>
          <w:lang w:val="sq-AL"/>
        </w:rPr>
        <w:t xml:space="preserve"> bleu </w:t>
      </w:r>
      <w:r w:rsidR="009A1493" w:rsidRPr="00E244EC">
        <w:rPr>
          <w:color w:val="000000" w:themeColor="text1"/>
          <w:lang w:val="sq-AL"/>
        </w:rPr>
        <w:t xml:space="preserve">komplet </w:t>
      </w:r>
      <w:r w:rsidR="00C6059C" w:rsidRPr="00E244EC">
        <w:rPr>
          <w:color w:val="000000" w:themeColor="text1"/>
          <w:lang w:val="sq-AL"/>
        </w:rPr>
        <w:t>bojërash</w:t>
      </w:r>
      <w:r w:rsidR="009A1493" w:rsidRPr="00E244EC">
        <w:rPr>
          <w:color w:val="000000" w:themeColor="text1"/>
          <w:lang w:val="sq-AL"/>
        </w:rPr>
        <w:t xml:space="preserve"> dhe nj</w:t>
      </w:r>
      <w:r w:rsidR="002D74F8" w:rsidRPr="00E244EC">
        <w:rPr>
          <w:color w:val="000000" w:themeColor="text1"/>
          <w:lang w:val="sq-AL"/>
        </w:rPr>
        <w:t>ë</w:t>
      </w:r>
      <w:r w:rsidR="009A1493" w:rsidRPr="00E244EC">
        <w:rPr>
          <w:color w:val="000000" w:themeColor="text1"/>
          <w:lang w:val="sq-AL"/>
        </w:rPr>
        <w:t xml:space="preserve"> set vizoresh me t</w:t>
      </w:r>
      <w:r w:rsidR="002D74F8" w:rsidRPr="00E244EC">
        <w:rPr>
          <w:color w:val="000000" w:themeColor="text1"/>
          <w:lang w:val="sq-AL"/>
        </w:rPr>
        <w:t>ë</w:t>
      </w:r>
      <w:r w:rsidR="009A1493" w:rsidRPr="00E244EC">
        <w:rPr>
          <w:color w:val="000000" w:themeColor="text1"/>
          <w:lang w:val="sq-AL"/>
        </w:rPr>
        <w:t xml:space="preserve"> nj</w:t>
      </w:r>
      <w:r w:rsidR="002D74F8" w:rsidRPr="00E244EC">
        <w:rPr>
          <w:color w:val="000000" w:themeColor="text1"/>
          <w:lang w:val="sq-AL"/>
        </w:rPr>
        <w:t>ë</w:t>
      </w:r>
      <w:r w:rsidR="009A1493" w:rsidRPr="00E244EC">
        <w:rPr>
          <w:color w:val="000000" w:themeColor="text1"/>
          <w:lang w:val="sq-AL"/>
        </w:rPr>
        <w:t>jtin çmim. Gjeni:</w:t>
      </w:r>
    </w:p>
    <w:p w:rsidR="009A1493" w:rsidRPr="00E244EC" w:rsidRDefault="00C6059C" w:rsidP="00C6059C">
      <w:pPr>
        <w:pStyle w:val="ListParagraph"/>
        <w:spacing w:line="276" w:lineRule="auto"/>
        <w:ind w:left="1440"/>
        <w:rPr>
          <w:color w:val="000000" w:themeColor="text1"/>
          <w:lang w:val="sq-AL"/>
        </w:rPr>
      </w:pPr>
      <w:r>
        <w:rPr>
          <w:color w:val="000000" w:themeColor="text1"/>
          <w:lang w:val="sq-AL"/>
        </w:rPr>
        <w:t xml:space="preserve">1. </w:t>
      </w:r>
      <w:r w:rsidR="009A1493" w:rsidRPr="00E244EC">
        <w:rPr>
          <w:color w:val="000000" w:themeColor="text1"/>
          <w:lang w:val="sq-AL"/>
        </w:rPr>
        <w:t>Sa kushton secila prej tyre</w:t>
      </w:r>
      <w:r>
        <w:rPr>
          <w:color w:val="000000" w:themeColor="text1"/>
          <w:lang w:val="sq-AL"/>
        </w:rPr>
        <w:t>?</w:t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</w:r>
      <w:r w:rsidR="009A1493" w:rsidRPr="00E244EC">
        <w:rPr>
          <w:color w:val="000000" w:themeColor="text1"/>
          <w:lang w:val="sq-AL"/>
        </w:rPr>
        <w:tab/>
        <w:t>1 pik</w:t>
      </w:r>
      <w:r w:rsidR="002D74F8" w:rsidRPr="00E244EC">
        <w:rPr>
          <w:color w:val="000000" w:themeColor="text1"/>
          <w:lang w:val="sq-AL"/>
        </w:rPr>
        <w:t>ë</w:t>
      </w:r>
    </w:p>
    <w:p w:rsidR="009A1493" w:rsidRPr="00E244EC" w:rsidRDefault="00C6059C" w:rsidP="00C6059C">
      <w:pPr>
        <w:pStyle w:val="ListParagraph"/>
        <w:spacing w:line="276" w:lineRule="auto"/>
        <w:ind w:left="1440"/>
        <w:rPr>
          <w:color w:val="000000" w:themeColor="text1"/>
          <w:lang w:val="sq-AL"/>
        </w:rPr>
      </w:pPr>
      <w:r>
        <w:rPr>
          <w:color w:val="000000" w:themeColor="text1"/>
          <w:lang w:val="sq-AL"/>
        </w:rPr>
        <w:t xml:space="preserve">2. </w:t>
      </w:r>
      <w:r w:rsidR="009A1493" w:rsidRPr="00E244EC">
        <w:rPr>
          <w:color w:val="000000" w:themeColor="text1"/>
          <w:lang w:val="sq-AL"/>
        </w:rPr>
        <w:t>A i tepruan lek</w:t>
      </w:r>
      <w:r w:rsidR="002D74F8" w:rsidRPr="00E244EC">
        <w:rPr>
          <w:color w:val="000000" w:themeColor="text1"/>
          <w:lang w:val="sq-AL"/>
        </w:rPr>
        <w:t>ë</w:t>
      </w:r>
      <w:r w:rsidR="009A1493" w:rsidRPr="00E244EC">
        <w:rPr>
          <w:color w:val="000000" w:themeColor="text1"/>
          <w:lang w:val="sq-AL"/>
        </w:rPr>
        <w:t xml:space="preserve"> Arbrit? N</w:t>
      </w:r>
      <w:r w:rsidR="002D74F8" w:rsidRPr="00E244EC">
        <w:rPr>
          <w:color w:val="000000" w:themeColor="text1"/>
          <w:lang w:val="sq-AL"/>
        </w:rPr>
        <w:t>ë</w:t>
      </w:r>
      <w:r w:rsidR="009A1493" w:rsidRPr="00E244EC">
        <w:rPr>
          <w:color w:val="000000" w:themeColor="text1"/>
          <w:lang w:val="sq-AL"/>
        </w:rPr>
        <w:t>se po</w:t>
      </w:r>
      <w:r>
        <w:rPr>
          <w:color w:val="000000" w:themeColor="text1"/>
          <w:lang w:val="sq-AL"/>
        </w:rPr>
        <w:t>,</w:t>
      </w:r>
      <w:r w:rsidR="009A1493" w:rsidRPr="00E244EC">
        <w:rPr>
          <w:color w:val="000000" w:themeColor="text1"/>
          <w:lang w:val="sq-AL"/>
        </w:rPr>
        <w:t xml:space="preserve"> sa %? </w:t>
      </w:r>
    </w:p>
    <w:p w:rsidR="00065D4A" w:rsidRPr="00E244EC" w:rsidRDefault="009A1493" w:rsidP="00065D4A">
      <w:pPr>
        <w:spacing w:line="360" w:lineRule="auto"/>
        <w:ind w:left="9360" w:firstLine="720"/>
        <w:rPr>
          <w:color w:val="000000" w:themeColor="text1"/>
          <w:lang w:val="sq-AL"/>
        </w:rPr>
      </w:pPr>
      <w:r w:rsidRPr="00E244EC">
        <w:rPr>
          <w:color w:val="000000" w:themeColor="text1"/>
          <w:lang w:val="sq-AL"/>
        </w:rPr>
        <w:t>1</w:t>
      </w:r>
      <w:r w:rsidR="00065D4A" w:rsidRPr="00E244EC">
        <w:rPr>
          <w:color w:val="000000" w:themeColor="text1"/>
          <w:lang w:val="sq-AL"/>
        </w:rPr>
        <w:t xml:space="preserve"> pik</w:t>
      </w:r>
      <w:r w:rsidR="002D74F8" w:rsidRPr="00E244EC">
        <w:rPr>
          <w:color w:val="000000" w:themeColor="text1"/>
          <w:lang w:val="sq-AL"/>
        </w:rPr>
        <w:t>ë</w:t>
      </w:r>
    </w:p>
    <w:p w:rsidR="00065D4A" w:rsidRPr="00E244EC" w:rsidRDefault="00065D4A" w:rsidP="00065D4A">
      <w:pPr>
        <w:spacing w:line="360" w:lineRule="auto"/>
        <w:rPr>
          <w:color w:val="FF0000"/>
          <w:lang w:val="sq-AL"/>
        </w:rPr>
      </w:pPr>
    </w:p>
    <w:p w:rsidR="00D54CF3" w:rsidRPr="00E244EC" w:rsidRDefault="00D54CF3" w:rsidP="00B06C32">
      <w:pPr>
        <w:spacing w:line="360" w:lineRule="auto"/>
        <w:rPr>
          <w:color w:val="FF0000"/>
          <w:lang w:val="sq-AL"/>
        </w:rPr>
      </w:pPr>
    </w:p>
    <w:p w:rsidR="00D54CF3" w:rsidRPr="00E244EC" w:rsidRDefault="00D54CF3" w:rsidP="00B06C32">
      <w:pPr>
        <w:spacing w:line="360" w:lineRule="auto"/>
        <w:rPr>
          <w:color w:val="FF0000"/>
          <w:lang w:val="sq-AL"/>
        </w:rPr>
      </w:pPr>
    </w:p>
    <w:sectPr w:rsidR="00D54CF3" w:rsidRPr="00E244EC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B14" w:rsidRDefault="00992B14" w:rsidP="00B06C32">
      <w:r>
        <w:separator/>
      </w:r>
    </w:p>
  </w:endnote>
  <w:endnote w:type="continuationSeparator" w:id="0">
    <w:p w:rsidR="00992B14" w:rsidRDefault="00992B14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B14" w:rsidRDefault="00992B14" w:rsidP="00B06C32">
      <w:r>
        <w:separator/>
      </w:r>
    </w:p>
  </w:footnote>
  <w:footnote w:type="continuationSeparator" w:id="0">
    <w:p w:rsidR="00992B14" w:rsidRDefault="00992B14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77A9"/>
    <w:multiLevelType w:val="hybridMultilevel"/>
    <w:tmpl w:val="D230F5E0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F2784"/>
    <w:multiLevelType w:val="hybridMultilevel"/>
    <w:tmpl w:val="DD6E51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6539C"/>
    <w:multiLevelType w:val="hybridMultilevel"/>
    <w:tmpl w:val="8668E6B8"/>
    <w:lvl w:ilvl="0" w:tplc="093204AC">
      <w:start w:val="1"/>
      <w:numFmt w:val="upp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B872B6"/>
    <w:multiLevelType w:val="hybridMultilevel"/>
    <w:tmpl w:val="7256C5CE"/>
    <w:lvl w:ilvl="0" w:tplc="58063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A45C5"/>
    <w:multiLevelType w:val="hybridMultilevel"/>
    <w:tmpl w:val="CD7EFCC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9F50E6"/>
    <w:multiLevelType w:val="hybridMultilevel"/>
    <w:tmpl w:val="F500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47696"/>
    <w:multiLevelType w:val="hybridMultilevel"/>
    <w:tmpl w:val="07080C3A"/>
    <w:lvl w:ilvl="0" w:tplc="F998E0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A983BBF"/>
    <w:multiLevelType w:val="hybridMultilevel"/>
    <w:tmpl w:val="F8300BB0"/>
    <w:lvl w:ilvl="0" w:tplc="AC1E6C2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2AE7280F"/>
    <w:multiLevelType w:val="hybridMultilevel"/>
    <w:tmpl w:val="A8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35456"/>
    <w:multiLevelType w:val="hybridMultilevel"/>
    <w:tmpl w:val="4092B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2450E"/>
    <w:multiLevelType w:val="hybridMultilevel"/>
    <w:tmpl w:val="7DDE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17A01"/>
    <w:multiLevelType w:val="hybridMultilevel"/>
    <w:tmpl w:val="EC82E596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66F55"/>
    <w:multiLevelType w:val="hybridMultilevel"/>
    <w:tmpl w:val="CEDE9A56"/>
    <w:lvl w:ilvl="0" w:tplc="FE54A1AC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054D6F"/>
    <w:multiLevelType w:val="hybridMultilevel"/>
    <w:tmpl w:val="161A24F8"/>
    <w:lvl w:ilvl="0" w:tplc="EE1E9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27222D"/>
    <w:multiLevelType w:val="hybridMultilevel"/>
    <w:tmpl w:val="049ACBC6"/>
    <w:lvl w:ilvl="0" w:tplc="80360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3802D2"/>
    <w:multiLevelType w:val="hybridMultilevel"/>
    <w:tmpl w:val="0F8A7F3A"/>
    <w:lvl w:ilvl="0" w:tplc="6570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C219BF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76C4D"/>
    <w:multiLevelType w:val="hybridMultilevel"/>
    <w:tmpl w:val="AA18FC7C"/>
    <w:lvl w:ilvl="0" w:tplc="A302FA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A53BF3"/>
    <w:multiLevelType w:val="hybridMultilevel"/>
    <w:tmpl w:val="7A441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A156FB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A1F16"/>
    <w:multiLevelType w:val="hybridMultilevel"/>
    <w:tmpl w:val="EE9EA316"/>
    <w:lvl w:ilvl="0" w:tplc="D396BEDE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12"/>
  </w:num>
  <w:num w:numId="6">
    <w:abstractNumId w:val="6"/>
  </w:num>
  <w:num w:numId="7">
    <w:abstractNumId w:val="17"/>
  </w:num>
  <w:num w:numId="8">
    <w:abstractNumId w:val="14"/>
  </w:num>
  <w:num w:numId="9">
    <w:abstractNumId w:val="19"/>
  </w:num>
  <w:num w:numId="10">
    <w:abstractNumId w:val="15"/>
  </w:num>
  <w:num w:numId="11">
    <w:abstractNumId w:val="1"/>
  </w:num>
  <w:num w:numId="12">
    <w:abstractNumId w:val="13"/>
  </w:num>
  <w:num w:numId="13">
    <w:abstractNumId w:val="18"/>
  </w:num>
  <w:num w:numId="14">
    <w:abstractNumId w:val="3"/>
  </w:num>
  <w:num w:numId="15">
    <w:abstractNumId w:val="7"/>
  </w:num>
  <w:num w:numId="16">
    <w:abstractNumId w:val="20"/>
  </w:num>
  <w:num w:numId="17">
    <w:abstractNumId w:val="5"/>
  </w:num>
  <w:num w:numId="18">
    <w:abstractNumId w:val="2"/>
  </w:num>
  <w:num w:numId="19">
    <w:abstractNumId w:val="8"/>
  </w:num>
  <w:num w:numId="20">
    <w:abstractNumId w:val="16"/>
  </w:num>
  <w:num w:numId="21">
    <w:abstractNumId w:val="21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46029"/>
    <w:rsid w:val="00065D4A"/>
    <w:rsid w:val="000A7D01"/>
    <w:rsid w:val="00170C8C"/>
    <w:rsid w:val="00213DA5"/>
    <w:rsid w:val="002B08F5"/>
    <w:rsid w:val="002D74F8"/>
    <w:rsid w:val="00403966"/>
    <w:rsid w:val="0042260E"/>
    <w:rsid w:val="00497E41"/>
    <w:rsid w:val="004A1159"/>
    <w:rsid w:val="00535538"/>
    <w:rsid w:val="0058775B"/>
    <w:rsid w:val="0061170C"/>
    <w:rsid w:val="006471DC"/>
    <w:rsid w:val="00667254"/>
    <w:rsid w:val="00725BA5"/>
    <w:rsid w:val="007E6DC9"/>
    <w:rsid w:val="00887A74"/>
    <w:rsid w:val="009117C8"/>
    <w:rsid w:val="00943F5F"/>
    <w:rsid w:val="009534A3"/>
    <w:rsid w:val="009659D3"/>
    <w:rsid w:val="00992B14"/>
    <w:rsid w:val="0099525C"/>
    <w:rsid w:val="009A1493"/>
    <w:rsid w:val="00A03187"/>
    <w:rsid w:val="00A91FD5"/>
    <w:rsid w:val="00A94754"/>
    <w:rsid w:val="00AA59D9"/>
    <w:rsid w:val="00B06C32"/>
    <w:rsid w:val="00B321C0"/>
    <w:rsid w:val="00B83412"/>
    <w:rsid w:val="00B97B8C"/>
    <w:rsid w:val="00C20435"/>
    <w:rsid w:val="00C6059C"/>
    <w:rsid w:val="00CA6016"/>
    <w:rsid w:val="00CB3359"/>
    <w:rsid w:val="00D368A3"/>
    <w:rsid w:val="00D54CF3"/>
    <w:rsid w:val="00D56A3C"/>
    <w:rsid w:val="00D67603"/>
    <w:rsid w:val="00D7475A"/>
    <w:rsid w:val="00DE6217"/>
    <w:rsid w:val="00E015CE"/>
    <w:rsid w:val="00E17CB6"/>
    <w:rsid w:val="00E244EC"/>
    <w:rsid w:val="00EB4EC7"/>
    <w:rsid w:val="00FC79AD"/>
    <w:rsid w:val="00FD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23</cp:revision>
  <dcterms:created xsi:type="dcterms:W3CDTF">2018-11-12T16:03:00Z</dcterms:created>
  <dcterms:modified xsi:type="dcterms:W3CDTF">2019-05-05T19:56:00Z</dcterms:modified>
</cp:coreProperties>
</file>